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D23E1" w14:paraId="4BE6B0AF" w14:textId="77777777" w:rsidTr="00EC1690">
        <w:tc>
          <w:tcPr>
            <w:tcW w:w="1620" w:type="dxa"/>
            <w:tcBorders>
              <w:bottom w:val="single" w:sz="4" w:space="0" w:color="auto"/>
            </w:tcBorders>
            <w:shd w:val="clear" w:color="auto" w:fill="FFFFFF"/>
            <w:vAlign w:val="center"/>
          </w:tcPr>
          <w:p w14:paraId="7B9478C1" w14:textId="77777777" w:rsidR="00FD23E1" w:rsidRDefault="00FD23E1" w:rsidP="00EC1690">
            <w:pPr>
              <w:pStyle w:val="Header"/>
              <w:rPr>
                <w:rFonts w:ascii="Verdana" w:hAnsi="Verdana"/>
                <w:sz w:val="22"/>
              </w:rPr>
            </w:pPr>
            <w:r>
              <w:t>NPRR Number</w:t>
            </w:r>
          </w:p>
        </w:tc>
        <w:tc>
          <w:tcPr>
            <w:tcW w:w="1260" w:type="dxa"/>
            <w:tcBorders>
              <w:bottom w:val="single" w:sz="4" w:space="0" w:color="auto"/>
            </w:tcBorders>
            <w:vAlign w:val="center"/>
          </w:tcPr>
          <w:p w14:paraId="09E98717" w14:textId="77777777" w:rsidR="00FD23E1" w:rsidRDefault="00FD23E1" w:rsidP="00EC1690">
            <w:pPr>
              <w:pStyle w:val="Header"/>
              <w:jc w:val="center"/>
            </w:pPr>
            <w:hyperlink r:id="rId7" w:history="1">
              <w:r w:rsidRPr="00E5788E">
                <w:rPr>
                  <w:rStyle w:val="Hyperlink"/>
                </w:rPr>
                <w:t>1287</w:t>
              </w:r>
            </w:hyperlink>
          </w:p>
        </w:tc>
        <w:tc>
          <w:tcPr>
            <w:tcW w:w="900" w:type="dxa"/>
            <w:tcBorders>
              <w:bottom w:val="single" w:sz="4" w:space="0" w:color="auto"/>
            </w:tcBorders>
            <w:shd w:val="clear" w:color="auto" w:fill="FFFFFF"/>
            <w:vAlign w:val="center"/>
          </w:tcPr>
          <w:p w14:paraId="5EF04450" w14:textId="77777777" w:rsidR="00FD23E1" w:rsidRDefault="00FD23E1" w:rsidP="00EC1690">
            <w:pPr>
              <w:pStyle w:val="Header"/>
            </w:pPr>
            <w:r>
              <w:t>NPRR Title</w:t>
            </w:r>
          </w:p>
        </w:tc>
        <w:tc>
          <w:tcPr>
            <w:tcW w:w="6660" w:type="dxa"/>
            <w:tcBorders>
              <w:bottom w:val="single" w:sz="4" w:space="0" w:color="auto"/>
            </w:tcBorders>
            <w:vAlign w:val="center"/>
          </w:tcPr>
          <w:p w14:paraId="42798B6D" w14:textId="77777777" w:rsidR="00FD23E1" w:rsidRDefault="00FD23E1" w:rsidP="00EC1690">
            <w:pPr>
              <w:pStyle w:val="Header"/>
            </w:pPr>
            <w:r>
              <w:t>Revisions to Outage Coordination</w:t>
            </w:r>
          </w:p>
        </w:tc>
      </w:tr>
      <w:tr w:rsidR="00FD23E1" w14:paraId="733789F1" w14:textId="77777777" w:rsidTr="00EC1690">
        <w:trPr>
          <w:trHeight w:val="413"/>
        </w:trPr>
        <w:tc>
          <w:tcPr>
            <w:tcW w:w="2880" w:type="dxa"/>
            <w:gridSpan w:val="2"/>
            <w:tcBorders>
              <w:top w:val="nil"/>
              <w:left w:val="nil"/>
              <w:bottom w:val="single" w:sz="4" w:space="0" w:color="auto"/>
              <w:right w:val="nil"/>
            </w:tcBorders>
            <w:vAlign w:val="center"/>
          </w:tcPr>
          <w:p w14:paraId="6C150C7A" w14:textId="77777777" w:rsidR="00FD23E1" w:rsidRDefault="00FD23E1" w:rsidP="00EC1690">
            <w:pPr>
              <w:pStyle w:val="NormalArial"/>
            </w:pPr>
          </w:p>
        </w:tc>
        <w:tc>
          <w:tcPr>
            <w:tcW w:w="7560" w:type="dxa"/>
            <w:gridSpan w:val="2"/>
            <w:tcBorders>
              <w:top w:val="single" w:sz="4" w:space="0" w:color="auto"/>
              <w:left w:val="nil"/>
              <w:bottom w:val="nil"/>
              <w:right w:val="nil"/>
            </w:tcBorders>
            <w:vAlign w:val="center"/>
          </w:tcPr>
          <w:p w14:paraId="7E8C9B87" w14:textId="77777777" w:rsidR="00FD23E1" w:rsidRDefault="00FD23E1" w:rsidP="00EC1690">
            <w:pPr>
              <w:pStyle w:val="NormalArial"/>
            </w:pPr>
          </w:p>
        </w:tc>
      </w:tr>
      <w:tr w:rsidR="00FD23E1" w14:paraId="41492FC8" w14:textId="77777777" w:rsidTr="00EC1690">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4B3E527" w14:textId="77777777" w:rsidR="00FD23E1" w:rsidRDefault="00FD23E1" w:rsidP="00EC1690">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6AD3B8" w14:textId="77777777" w:rsidR="00FD23E1" w:rsidRDefault="00FD23E1" w:rsidP="00EC1690">
            <w:pPr>
              <w:pStyle w:val="NormalArial"/>
            </w:pPr>
            <w:r>
              <w:t xml:space="preserve">August </w:t>
            </w:r>
            <w:r w:rsidR="005467AA">
              <w:t>18</w:t>
            </w:r>
            <w:r>
              <w:t>, 2025</w:t>
            </w:r>
          </w:p>
        </w:tc>
      </w:tr>
      <w:tr w:rsidR="00FD23E1" w14:paraId="528EA5D6" w14:textId="77777777" w:rsidTr="00EC1690">
        <w:trPr>
          <w:trHeight w:val="467"/>
        </w:trPr>
        <w:tc>
          <w:tcPr>
            <w:tcW w:w="2880" w:type="dxa"/>
            <w:gridSpan w:val="2"/>
            <w:tcBorders>
              <w:top w:val="single" w:sz="4" w:space="0" w:color="auto"/>
              <w:left w:val="nil"/>
              <w:bottom w:val="nil"/>
              <w:right w:val="nil"/>
            </w:tcBorders>
            <w:shd w:val="clear" w:color="auto" w:fill="FFFFFF"/>
            <w:vAlign w:val="center"/>
          </w:tcPr>
          <w:p w14:paraId="2FBAE1E6" w14:textId="77777777" w:rsidR="00FD23E1" w:rsidRDefault="00FD23E1" w:rsidP="00EC1690">
            <w:pPr>
              <w:pStyle w:val="NormalArial"/>
            </w:pPr>
          </w:p>
        </w:tc>
        <w:tc>
          <w:tcPr>
            <w:tcW w:w="7560" w:type="dxa"/>
            <w:gridSpan w:val="2"/>
            <w:tcBorders>
              <w:top w:val="nil"/>
              <w:left w:val="nil"/>
              <w:bottom w:val="nil"/>
              <w:right w:val="nil"/>
            </w:tcBorders>
            <w:vAlign w:val="center"/>
          </w:tcPr>
          <w:p w14:paraId="2F791104" w14:textId="77777777" w:rsidR="00FD23E1" w:rsidRDefault="00FD23E1" w:rsidP="00EC1690">
            <w:pPr>
              <w:pStyle w:val="NormalArial"/>
            </w:pPr>
          </w:p>
        </w:tc>
      </w:tr>
      <w:tr w:rsidR="00FD23E1" w14:paraId="637762AB" w14:textId="77777777" w:rsidTr="00EC1690">
        <w:trPr>
          <w:trHeight w:val="440"/>
        </w:trPr>
        <w:tc>
          <w:tcPr>
            <w:tcW w:w="10440" w:type="dxa"/>
            <w:gridSpan w:val="4"/>
            <w:tcBorders>
              <w:top w:val="single" w:sz="4" w:space="0" w:color="auto"/>
            </w:tcBorders>
            <w:shd w:val="clear" w:color="auto" w:fill="FFFFFF"/>
            <w:vAlign w:val="center"/>
          </w:tcPr>
          <w:p w14:paraId="457CE559" w14:textId="77777777" w:rsidR="00FD23E1" w:rsidRDefault="00FD23E1" w:rsidP="00EC1690">
            <w:pPr>
              <w:pStyle w:val="Header"/>
              <w:jc w:val="center"/>
            </w:pPr>
            <w:r>
              <w:t>Submitter’s Information</w:t>
            </w:r>
          </w:p>
        </w:tc>
      </w:tr>
      <w:tr w:rsidR="00FD23E1" w14:paraId="74A6C596" w14:textId="77777777" w:rsidTr="00EC1690">
        <w:trPr>
          <w:trHeight w:val="350"/>
        </w:trPr>
        <w:tc>
          <w:tcPr>
            <w:tcW w:w="2880" w:type="dxa"/>
            <w:gridSpan w:val="2"/>
            <w:shd w:val="clear" w:color="auto" w:fill="FFFFFF"/>
            <w:vAlign w:val="center"/>
          </w:tcPr>
          <w:p w14:paraId="76112411" w14:textId="77777777" w:rsidR="00FD23E1" w:rsidRPr="00EC55B3" w:rsidRDefault="00FD23E1" w:rsidP="00EC1690">
            <w:pPr>
              <w:pStyle w:val="Header"/>
            </w:pPr>
            <w:r w:rsidRPr="00EC55B3">
              <w:t>Name</w:t>
            </w:r>
          </w:p>
        </w:tc>
        <w:tc>
          <w:tcPr>
            <w:tcW w:w="7560" w:type="dxa"/>
            <w:gridSpan w:val="2"/>
            <w:vAlign w:val="center"/>
          </w:tcPr>
          <w:p w14:paraId="0AA19A3D" w14:textId="77777777" w:rsidR="00FD23E1" w:rsidRDefault="00FD23E1" w:rsidP="00EC1690">
            <w:pPr>
              <w:pStyle w:val="NormalArial"/>
            </w:pPr>
            <w:r>
              <w:t>Shun Hsien (Fred) Huang</w:t>
            </w:r>
          </w:p>
        </w:tc>
      </w:tr>
      <w:tr w:rsidR="00FD23E1" w14:paraId="0E3698D6" w14:textId="77777777" w:rsidTr="00EC1690">
        <w:trPr>
          <w:trHeight w:val="350"/>
        </w:trPr>
        <w:tc>
          <w:tcPr>
            <w:tcW w:w="2880" w:type="dxa"/>
            <w:gridSpan w:val="2"/>
            <w:shd w:val="clear" w:color="auto" w:fill="FFFFFF"/>
            <w:vAlign w:val="center"/>
          </w:tcPr>
          <w:p w14:paraId="3CF70ADF" w14:textId="77777777" w:rsidR="00FD23E1" w:rsidRPr="00EC55B3" w:rsidRDefault="00FD23E1" w:rsidP="00EC1690">
            <w:pPr>
              <w:pStyle w:val="Header"/>
            </w:pPr>
            <w:r w:rsidRPr="00EC55B3">
              <w:t>E-mail Address</w:t>
            </w:r>
          </w:p>
        </w:tc>
        <w:tc>
          <w:tcPr>
            <w:tcW w:w="7560" w:type="dxa"/>
            <w:gridSpan w:val="2"/>
            <w:vAlign w:val="center"/>
          </w:tcPr>
          <w:p w14:paraId="6C68DEC2" w14:textId="77777777" w:rsidR="00FD23E1" w:rsidRDefault="00FD23E1" w:rsidP="00EC1690">
            <w:pPr>
              <w:pStyle w:val="NormalArial"/>
            </w:pPr>
            <w:hyperlink r:id="rId8" w:history="1">
              <w:r w:rsidRPr="007A2BE7">
                <w:rPr>
                  <w:rStyle w:val="Hyperlink"/>
                </w:rPr>
                <w:t>Shun-Hsien.Huang@ercot.com</w:t>
              </w:r>
            </w:hyperlink>
            <w:r>
              <w:t xml:space="preserve"> </w:t>
            </w:r>
          </w:p>
        </w:tc>
      </w:tr>
      <w:tr w:rsidR="00FD23E1" w14:paraId="1FCC749B" w14:textId="77777777" w:rsidTr="00EC1690">
        <w:trPr>
          <w:trHeight w:val="350"/>
        </w:trPr>
        <w:tc>
          <w:tcPr>
            <w:tcW w:w="2880" w:type="dxa"/>
            <w:gridSpan w:val="2"/>
            <w:shd w:val="clear" w:color="auto" w:fill="FFFFFF"/>
            <w:vAlign w:val="center"/>
          </w:tcPr>
          <w:p w14:paraId="5F9213FF" w14:textId="77777777" w:rsidR="00FD23E1" w:rsidRPr="00EC55B3" w:rsidRDefault="00FD23E1" w:rsidP="00EC1690">
            <w:pPr>
              <w:pStyle w:val="Header"/>
            </w:pPr>
            <w:r w:rsidRPr="00EC55B3">
              <w:t>Company</w:t>
            </w:r>
          </w:p>
        </w:tc>
        <w:tc>
          <w:tcPr>
            <w:tcW w:w="7560" w:type="dxa"/>
            <w:gridSpan w:val="2"/>
            <w:vAlign w:val="center"/>
          </w:tcPr>
          <w:p w14:paraId="0215F7B4" w14:textId="77777777" w:rsidR="00FD23E1" w:rsidRDefault="00FD23E1" w:rsidP="00EC1690">
            <w:pPr>
              <w:pStyle w:val="NormalArial"/>
            </w:pPr>
            <w:r>
              <w:t>ERCOT</w:t>
            </w:r>
          </w:p>
        </w:tc>
      </w:tr>
      <w:tr w:rsidR="00FD23E1" w14:paraId="5E6A6DB4" w14:textId="77777777" w:rsidTr="00EC1690">
        <w:trPr>
          <w:trHeight w:val="350"/>
        </w:trPr>
        <w:tc>
          <w:tcPr>
            <w:tcW w:w="2880" w:type="dxa"/>
            <w:gridSpan w:val="2"/>
            <w:tcBorders>
              <w:bottom w:val="single" w:sz="4" w:space="0" w:color="auto"/>
            </w:tcBorders>
            <w:shd w:val="clear" w:color="auto" w:fill="FFFFFF"/>
            <w:vAlign w:val="center"/>
          </w:tcPr>
          <w:p w14:paraId="01A22B57" w14:textId="77777777" w:rsidR="00FD23E1" w:rsidRPr="00EC55B3" w:rsidRDefault="00FD23E1" w:rsidP="00EC1690">
            <w:pPr>
              <w:pStyle w:val="Header"/>
            </w:pPr>
            <w:r w:rsidRPr="00EC55B3">
              <w:t>Phone Number</w:t>
            </w:r>
          </w:p>
        </w:tc>
        <w:tc>
          <w:tcPr>
            <w:tcW w:w="7560" w:type="dxa"/>
            <w:gridSpan w:val="2"/>
            <w:tcBorders>
              <w:bottom w:val="single" w:sz="4" w:space="0" w:color="auto"/>
            </w:tcBorders>
            <w:vAlign w:val="center"/>
          </w:tcPr>
          <w:p w14:paraId="45656898" w14:textId="77777777" w:rsidR="00FD23E1" w:rsidRDefault="00FD23E1" w:rsidP="00EC1690">
            <w:pPr>
              <w:pStyle w:val="NormalArial"/>
            </w:pPr>
            <w:r>
              <w:t>512-248-6665</w:t>
            </w:r>
          </w:p>
        </w:tc>
      </w:tr>
      <w:tr w:rsidR="00FD23E1" w14:paraId="5042B6BC" w14:textId="77777777" w:rsidTr="00EC1690">
        <w:trPr>
          <w:trHeight w:val="350"/>
        </w:trPr>
        <w:tc>
          <w:tcPr>
            <w:tcW w:w="2880" w:type="dxa"/>
            <w:gridSpan w:val="2"/>
            <w:shd w:val="clear" w:color="auto" w:fill="FFFFFF"/>
            <w:vAlign w:val="center"/>
          </w:tcPr>
          <w:p w14:paraId="33FF7991" w14:textId="77777777" w:rsidR="00FD23E1" w:rsidRPr="00EC55B3" w:rsidRDefault="00FD23E1" w:rsidP="00EC1690">
            <w:pPr>
              <w:pStyle w:val="Header"/>
            </w:pPr>
            <w:r>
              <w:t>Cell</w:t>
            </w:r>
            <w:r w:rsidRPr="00EC55B3">
              <w:t xml:space="preserve"> Number</w:t>
            </w:r>
          </w:p>
        </w:tc>
        <w:tc>
          <w:tcPr>
            <w:tcW w:w="7560" w:type="dxa"/>
            <w:gridSpan w:val="2"/>
            <w:vAlign w:val="center"/>
          </w:tcPr>
          <w:p w14:paraId="6AE78E15" w14:textId="77777777" w:rsidR="00FD23E1" w:rsidRDefault="00FD23E1" w:rsidP="00EC1690">
            <w:pPr>
              <w:pStyle w:val="NormalArial"/>
            </w:pPr>
          </w:p>
        </w:tc>
      </w:tr>
      <w:tr w:rsidR="00FD23E1" w14:paraId="64C96ADC" w14:textId="77777777" w:rsidTr="00EC1690">
        <w:trPr>
          <w:trHeight w:val="350"/>
        </w:trPr>
        <w:tc>
          <w:tcPr>
            <w:tcW w:w="2880" w:type="dxa"/>
            <w:gridSpan w:val="2"/>
            <w:tcBorders>
              <w:bottom w:val="single" w:sz="4" w:space="0" w:color="auto"/>
            </w:tcBorders>
            <w:shd w:val="clear" w:color="auto" w:fill="FFFFFF"/>
            <w:vAlign w:val="center"/>
          </w:tcPr>
          <w:p w14:paraId="2A6934EC" w14:textId="77777777" w:rsidR="00FD23E1" w:rsidRPr="00EC55B3" w:rsidDel="00075A94" w:rsidRDefault="00FD23E1" w:rsidP="00EC1690">
            <w:pPr>
              <w:pStyle w:val="Header"/>
            </w:pPr>
            <w:r>
              <w:t>Market Segment</w:t>
            </w:r>
          </w:p>
        </w:tc>
        <w:tc>
          <w:tcPr>
            <w:tcW w:w="7560" w:type="dxa"/>
            <w:gridSpan w:val="2"/>
            <w:tcBorders>
              <w:bottom w:val="single" w:sz="4" w:space="0" w:color="auto"/>
            </w:tcBorders>
            <w:vAlign w:val="center"/>
          </w:tcPr>
          <w:p w14:paraId="2120076B" w14:textId="77777777" w:rsidR="00FD23E1" w:rsidRDefault="00FD23E1" w:rsidP="00EC1690">
            <w:pPr>
              <w:pStyle w:val="NormalArial"/>
            </w:pPr>
            <w:r>
              <w:t>Not applicable</w:t>
            </w:r>
          </w:p>
        </w:tc>
      </w:tr>
    </w:tbl>
    <w:p w14:paraId="1E1575B5" w14:textId="77777777" w:rsidR="00FD23E1" w:rsidRDefault="00FD23E1" w:rsidP="00FD23E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D23E1" w14:paraId="2380A874" w14:textId="77777777" w:rsidTr="00EC1690">
        <w:trPr>
          <w:trHeight w:val="350"/>
        </w:trPr>
        <w:tc>
          <w:tcPr>
            <w:tcW w:w="10440" w:type="dxa"/>
            <w:tcBorders>
              <w:bottom w:val="single" w:sz="4" w:space="0" w:color="auto"/>
            </w:tcBorders>
            <w:shd w:val="clear" w:color="auto" w:fill="FFFFFF"/>
            <w:vAlign w:val="center"/>
          </w:tcPr>
          <w:p w14:paraId="385156EE" w14:textId="77777777" w:rsidR="00FD23E1" w:rsidRDefault="00FD23E1" w:rsidP="00EC1690">
            <w:pPr>
              <w:pStyle w:val="Header"/>
              <w:jc w:val="center"/>
            </w:pPr>
            <w:r>
              <w:t>Comments</w:t>
            </w:r>
          </w:p>
        </w:tc>
      </w:tr>
    </w:tbl>
    <w:p w14:paraId="19CB2244" w14:textId="77777777" w:rsidR="00FD23E1" w:rsidRPr="00BD51B4" w:rsidRDefault="00FD23E1" w:rsidP="00FD23E1">
      <w:pPr>
        <w:pStyle w:val="NormalArial"/>
        <w:spacing w:before="120" w:after="120"/>
      </w:pPr>
      <w:r w:rsidRPr="002402A2">
        <w:t xml:space="preserve">ERCOT </w:t>
      </w:r>
      <w:r w:rsidR="00BD51B4">
        <w:t xml:space="preserve">provides these comments to </w:t>
      </w:r>
      <w:r w:rsidRPr="002402A2">
        <w:t xml:space="preserve">address </w:t>
      </w:r>
      <w:r w:rsidR="00BD51B4">
        <w:t xml:space="preserve">the 6/11/25 LCRA comments and 6/27/25 </w:t>
      </w:r>
      <w:r w:rsidR="00BD51B4" w:rsidRPr="00BD51B4">
        <w:t xml:space="preserve">TCPA </w:t>
      </w:r>
      <w:r w:rsidR="00BD51B4">
        <w:t>c</w:t>
      </w:r>
      <w:r w:rsidR="00BD51B4" w:rsidRPr="00BD51B4">
        <w:t xml:space="preserve">omments and </w:t>
      </w:r>
      <w:r w:rsidRPr="00BD51B4">
        <w:t>propose additional edits to N</w:t>
      </w:r>
      <w:r w:rsidR="00BD51B4" w:rsidRPr="00BD51B4">
        <w:t>odal Protocol Revision Request (N</w:t>
      </w:r>
      <w:r w:rsidRPr="00BD51B4">
        <w:t>PRR</w:t>
      </w:r>
      <w:r w:rsidR="00BD51B4" w:rsidRPr="00BD51B4">
        <w:t>)</w:t>
      </w:r>
      <w:r w:rsidRPr="00BD51B4">
        <w:t>1287</w:t>
      </w:r>
      <w:r w:rsidR="00BD51B4" w:rsidRPr="00BD51B4">
        <w:t>, Revisions to Outage Coordination.</w:t>
      </w:r>
    </w:p>
    <w:p w14:paraId="20EE400E" w14:textId="77777777" w:rsidR="00FD23E1" w:rsidRPr="00BD51B4" w:rsidRDefault="00FD23E1" w:rsidP="00FD23E1">
      <w:pPr>
        <w:pStyle w:val="NormalArial"/>
        <w:spacing w:before="120" w:after="120"/>
      </w:pPr>
      <w:r w:rsidRPr="00BD51B4">
        <w:t xml:space="preserve">To provide the ability to transfer approved </w:t>
      </w:r>
      <w:r w:rsidR="00BD51B4" w:rsidRPr="00BD51B4">
        <w:t>P</w:t>
      </w:r>
      <w:r w:rsidRPr="00BD51B4">
        <w:t xml:space="preserve">lanned </w:t>
      </w:r>
      <w:r w:rsidR="00BD51B4" w:rsidRPr="00BD51B4">
        <w:t>O</w:t>
      </w:r>
      <w:r w:rsidRPr="00BD51B4">
        <w:t xml:space="preserve">utages among Generation Resources represented by the same </w:t>
      </w:r>
      <w:r w:rsidR="00BD51B4" w:rsidRPr="00BD51B4">
        <w:t>Qualified Scheduling Entity (</w:t>
      </w:r>
      <w:r w:rsidRPr="00BD51B4">
        <w:t>QSE</w:t>
      </w:r>
      <w:r w:rsidR="00BD51B4" w:rsidRPr="00BD51B4">
        <w:t>),</w:t>
      </w:r>
      <w:r w:rsidRPr="00BD51B4">
        <w:t xml:space="preserve">  ERCOT supports the QSE in transferring its </w:t>
      </w:r>
      <w:r w:rsidR="00BD51B4" w:rsidRPr="00BD51B4">
        <w:t>P</w:t>
      </w:r>
      <w:r w:rsidRPr="00BD51B4">
        <w:t xml:space="preserve">lanned </w:t>
      </w:r>
      <w:r w:rsidR="00BD51B4" w:rsidRPr="00BD51B4">
        <w:t>O</w:t>
      </w:r>
      <w:r w:rsidRPr="00BD51B4">
        <w:t xml:space="preserve">utages, provided the requests are made in a timely manner for ERCOT to assess their impact. </w:t>
      </w:r>
      <w:r w:rsidR="00BD51B4" w:rsidRPr="00BD51B4">
        <w:t xml:space="preserve"> </w:t>
      </w:r>
      <w:r w:rsidRPr="00BD51B4">
        <w:t>This ensures that the transfer meets applicable reliability standards and does not exceed the Resource Planned Outage Limit (RPOL).</w:t>
      </w:r>
    </w:p>
    <w:p w14:paraId="6F1C1926" w14:textId="77777777" w:rsidR="00FD23E1" w:rsidRPr="00BD51B4" w:rsidRDefault="00FD23E1" w:rsidP="00FD23E1">
      <w:pPr>
        <w:pStyle w:val="NormalArial"/>
        <w:spacing w:before="120" w:after="120"/>
      </w:pPr>
      <w:r w:rsidRPr="00BD51B4">
        <w:t xml:space="preserve">ERCOT has included various comments, such as smoothing the calculated Maximum Daily Resource Planned Outage Capacity, in the current methodology used to determine this capacity. </w:t>
      </w:r>
      <w:r w:rsidR="00BD51B4" w:rsidRPr="00BD51B4">
        <w:t xml:space="preserve"> </w:t>
      </w:r>
      <w:r w:rsidRPr="00BD51B4">
        <w:t xml:space="preserve">Consequently, the "average" RPOL proposed by TCPA is deemed unnecessary. </w:t>
      </w:r>
      <w:r w:rsidR="00BD51B4" w:rsidRPr="00BD51B4">
        <w:t xml:space="preserve"> </w:t>
      </w:r>
      <w:r w:rsidRPr="00BD51B4">
        <w:t>Furthermore, ERCOT believes that the parameters used in the calculation of RPOL should be included in the methodology rather than in the Protocol.</w:t>
      </w:r>
    </w:p>
    <w:p w14:paraId="23FDAC42" w14:textId="77777777" w:rsidR="00FD23E1" w:rsidRPr="00BD51B4" w:rsidRDefault="00FD23E1" w:rsidP="00FD23E1">
      <w:pPr>
        <w:pStyle w:val="NormalArial"/>
        <w:spacing w:before="120" w:after="120"/>
      </w:pPr>
      <w:r w:rsidRPr="00BD51B4">
        <w:t xml:space="preserve">Regarding conditions under which ERCOT may accept a Resource Planned Outage request that could cause the RPOL limit to be exceeded, ERCOT has reviewed comments </w:t>
      </w:r>
      <w:r w:rsidR="00BD51B4" w:rsidRPr="00BD51B4">
        <w:t xml:space="preserve">that </w:t>
      </w:r>
      <w:r w:rsidRPr="00BD51B4">
        <w:t xml:space="preserve">add one additional condition. </w:t>
      </w:r>
      <w:r w:rsidR="00BD51B4" w:rsidRPr="00BD51B4">
        <w:t xml:space="preserve"> </w:t>
      </w:r>
      <w:r w:rsidRPr="00BD51B4">
        <w:t>However, ERCOT does not support the proposed item, "Other good cause shown," as it lacks specific grid conditions and could significantly increase the time and effort required to support the outages.</w:t>
      </w:r>
    </w:p>
    <w:p w14:paraId="55C637B7" w14:textId="77777777" w:rsidR="00AD73FF" w:rsidRPr="00FD23E1" w:rsidRDefault="00FD23E1" w:rsidP="00FD23E1">
      <w:pPr>
        <w:pStyle w:val="NormalArial"/>
        <w:spacing w:before="120" w:after="120"/>
      </w:pPr>
      <w:r w:rsidRPr="00BD51B4">
        <w:t>ERCOT agrees with</w:t>
      </w:r>
      <w:r w:rsidRPr="002402A2">
        <w:t xml:space="preserve"> TCPA’s comment to adjust the language indicating that ERCOT will update the RPOL at least monthly.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D73FF" w:rsidRPr="00A63181" w14:paraId="2F62AA09" w14:textId="77777777" w:rsidTr="00401B3E">
        <w:trPr>
          <w:trHeight w:val="350"/>
        </w:trPr>
        <w:tc>
          <w:tcPr>
            <w:tcW w:w="10440" w:type="dxa"/>
            <w:tcBorders>
              <w:bottom w:val="single" w:sz="4" w:space="0" w:color="auto"/>
            </w:tcBorders>
            <w:shd w:val="clear" w:color="auto" w:fill="FFFFFF"/>
            <w:vAlign w:val="center"/>
          </w:tcPr>
          <w:p w14:paraId="30545C38" w14:textId="77777777" w:rsidR="00AD73FF" w:rsidRPr="00A63181" w:rsidRDefault="00AD73FF" w:rsidP="00401B3E">
            <w:pPr>
              <w:tabs>
                <w:tab w:val="center" w:pos="4320"/>
                <w:tab w:val="right" w:pos="8640"/>
              </w:tabs>
              <w:jc w:val="center"/>
              <w:rPr>
                <w:rFonts w:ascii="Arial" w:hAnsi="Arial"/>
                <w:b/>
                <w:bCs/>
              </w:rPr>
            </w:pPr>
            <w:r w:rsidRPr="00A63181">
              <w:rPr>
                <w:rFonts w:ascii="Arial" w:hAnsi="Arial"/>
                <w:b/>
                <w:bCs/>
              </w:rPr>
              <w:t>Market Rules Notes</w:t>
            </w:r>
          </w:p>
        </w:tc>
      </w:tr>
    </w:tbl>
    <w:p w14:paraId="7721DF00" w14:textId="77777777" w:rsidR="00A50E18" w:rsidRDefault="00A50E18" w:rsidP="00A50E18">
      <w:pPr>
        <w:pStyle w:val="NormalArial"/>
        <w:spacing w:before="120" w:after="120"/>
      </w:pPr>
      <w:r>
        <w:t>Please note that the following NPRR(s) also propose revisions to the following Section(s):</w:t>
      </w:r>
    </w:p>
    <w:p w14:paraId="69750AFE" w14:textId="77777777" w:rsidR="00A50E18" w:rsidRDefault="00A50E18" w:rsidP="00A50E18">
      <w:pPr>
        <w:pStyle w:val="NormalArial"/>
        <w:numPr>
          <w:ilvl w:val="0"/>
          <w:numId w:val="23"/>
        </w:numPr>
        <w:spacing w:before="120"/>
      </w:pPr>
      <w:r>
        <w:lastRenderedPageBreak/>
        <w:t xml:space="preserve">NPRR1290, </w:t>
      </w:r>
      <w:r w:rsidRPr="00A50E18">
        <w:t>Gap Resolutions and Clarifications for the Implementation of RTC+B</w:t>
      </w:r>
    </w:p>
    <w:p w14:paraId="4A33A630" w14:textId="77777777" w:rsidR="00AD73FF" w:rsidRPr="00AD73FF" w:rsidRDefault="00A50E18" w:rsidP="00A50E18">
      <w:pPr>
        <w:pStyle w:val="NormalArial"/>
        <w:numPr>
          <w:ilvl w:val="1"/>
          <w:numId w:val="23"/>
        </w:numPr>
        <w:spacing w:after="120"/>
      </w:pPr>
      <w:r>
        <w:t>Section 3.1.6.9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919EA99" w14:textId="77777777">
        <w:trPr>
          <w:trHeight w:val="350"/>
        </w:trPr>
        <w:tc>
          <w:tcPr>
            <w:tcW w:w="10440" w:type="dxa"/>
            <w:tcBorders>
              <w:bottom w:val="single" w:sz="4" w:space="0" w:color="auto"/>
            </w:tcBorders>
            <w:shd w:val="clear" w:color="auto" w:fill="FFFFFF"/>
            <w:vAlign w:val="center"/>
          </w:tcPr>
          <w:p w14:paraId="3A7B5934" w14:textId="77777777" w:rsidR="009A3772" w:rsidRDefault="009A3772">
            <w:pPr>
              <w:pStyle w:val="Header"/>
              <w:jc w:val="center"/>
            </w:pPr>
            <w:r>
              <w:t>Proposed Protocol Language Revision</w:t>
            </w:r>
          </w:p>
        </w:tc>
      </w:tr>
    </w:tbl>
    <w:p w14:paraId="6249A6BA" w14:textId="77777777" w:rsidR="00C53F6C" w:rsidRDefault="00C53F6C" w:rsidP="00C53F6C">
      <w:pPr>
        <w:pStyle w:val="Heading2"/>
        <w:numPr>
          <w:ilvl w:val="0"/>
          <w:numId w:val="0"/>
        </w:numPr>
      </w:pPr>
      <w:bookmarkStart w:id="0" w:name="_DEFINITIONS"/>
      <w:bookmarkStart w:id="1" w:name="_Toc73847662"/>
      <w:bookmarkStart w:id="2" w:name="_Toc118224377"/>
      <w:bookmarkStart w:id="3" w:name="_Toc118909445"/>
      <w:bookmarkStart w:id="4" w:name="_Toc205190238"/>
      <w:bookmarkEnd w:id="0"/>
      <w:r>
        <w:t>2.1</w:t>
      </w:r>
      <w:r>
        <w:tab/>
        <w:t>DEFINITIONS</w:t>
      </w:r>
      <w:bookmarkEnd w:id="1"/>
      <w:bookmarkEnd w:id="2"/>
      <w:bookmarkEnd w:id="3"/>
      <w:bookmarkEnd w:id="4"/>
    </w:p>
    <w:p w14:paraId="3E8E21C9" w14:textId="77777777" w:rsidR="00C53F6C" w:rsidRDefault="00C53F6C" w:rsidP="00C53F6C">
      <w:pPr>
        <w:pStyle w:val="BodyText"/>
      </w:pPr>
      <w:r>
        <w:t>Definitions are supplied for terms used in more than one Section of the Protocols.  If a term is used in only one Section, it is defined there at its earliest usage.</w:t>
      </w:r>
    </w:p>
    <w:p w14:paraId="6DB2EB4B" w14:textId="77777777" w:rsidR="00C53F6C" w:rsidRPr="00377CC8" w:rsidRDefault="00C53F6C" w:rsidP="00C53F6C">
      <w:pPr>
        <w:keepNext/>
        <w:tabs>
          <w:tab w:val="left" w:pos="900"/>
        </w:tabs>
        <w:spacing w:before="240" w:after="240"/>
        <w:ind w:left="900" w:hanging="900"/>
        <w:outlineLvl w:val="1"/>
        <w:rPr>
          <w:b/>
        </w:rPr>
      </w:pPr>
      <w:del w:id="5" w:author="ERCOT" w:date="2025-04-19T10:07:00Z">
        <w:r w:rsidRPr="00377CC8" w:rsidDel="00422571">
          <w:rPr>
            <w:b/>
          </w:rPr>
          <w:delText xml:space="preserve">Maximum </w:delText>
        </w:r>
      </w:del>
      <w:del w:id="6" w:author="ERCOT" w:date="2025-03-13T11:17:00Z">
        <w:r w:rsidRPr="00377CC8" w:rsidDel="000D7DCD">
          <w:rPr>
            <w:b/>
          </w:rPr>
          <w:delText xml:space="preserve">Daily </w:delText>
        </w:r>
      </w:del>
      <w:r w:rsidRPr="00377CC8">
        <w:rPr>
          <w:b/>
        </w:rPr>
        <w:t xml:space="preserve">Resource Planned Outage </w:t>
      </w:r>
      <w:ins w:id="7" w:author="ERCOT" w:date="2025-03-13T11:43:00Z">
        <w:r w:rsidR="00655DE6">
          <w:rPr>
            <w:b/>
          </w:rPr>
          <w:t>Limit</w:t>
        </w:r>
      </w:ins>
      <w:del w:id="8" w:author="ERCOT" w:date="2025-03-13T11:43:00Z">
        <w:r w:rsidRPr="00377CC8" w:rsidDel="00655DE6">
          <w:rPr>
            <w:b/>
          </w:rPr>
          <w:delText>Capacity</w:delText>
        </w:r>
      </w:del>
      <w:ins w:id="9" w:author="ERCOT" w:date="2025-03-13T11:43:00Z">
        <w:r w:rsidR="00655DE6">
          <w:rPr>
            <w:b/>
          </w:rPr>
          <w:t xml:space="preserve"> (</w:t>
        </w:r>
      </w:ins>
      <w:ins w:id="10" w:author="ERCOT" w:date="2025-04-19T10:07:00Z">
        <w:r w:rsidR="00422571">
          <w:rPr>
            <w:b/>
          </w:rPr>
          <w:t>R</w:t>
        </w:r>
      </w:ins>
      <w:ins w:id="11" w:author="ERCOT" w:date="2025-03-13T11:43:00Z">
        <w:r w:rsidR="00655DE6">
          <w:rPr>
            <w:b/>
          </w:rPr>
          <w:t>POL)</w:t>
        </w:r>
      </w:ins>
    </w:p>
    <w:p w14:paraId="03F97CD5" w14:textId="77777777" w:rsidR="00C53F6C" w:rsidRPr="005E0178" w:rsidDel="00A75E2D" w:rsidRDefault="00C53F6C" w:rsidP="00A75E2D">
      <w:pPr>
        <w:pStyle w:val="BodyText"/>
        <w:outlineLvl w:val="1"/>
        <w:rPr>
          <w:del w:id="12" w:author="ERCOT" w:date="2025-04-19T10:09:00Z"/>
          <w:b/>
        </w:rPr>
      </w:pPr>
      <w:r w:rsidRPr="00377CC8">
        <w:t>The aggregate maximum MW of Resource Planned Outages</w:t>
      </w:r>
      <w:del w:id="13" w:author="ERCOT" w:date="2025-03-13T11:45:00Z">
        <w:r w:rsidRPr="00377CC8" w:rsidDel="00655DE6">
          <w:delText xml:space="preserve"> </w:delText>
        </w:r>
      </w:del>
      <w:ins w:id="14" w:author="ERCOT" w:date="2025-05-22T13:01:00Z">
        <w:r w:rsidR="00957382">
          <w:t xml:space="preserve"> </w:t>
        </w:r>
      </w:ins>
      <w:r w:rsidRPr="00377CC8">
        <w:t xml:space="preserve">that will be approved by ERCOT for any time period within a given day, calculated pursuant to Section 3.1.6.13, </w:t>
      </w:r>
      <w:ins w:id="15" w:author="ERCOT" w:date="2025-03-13T11:46:00Z">
        <w:r w:rsidR="00655DE6">
          <w:t>Determinati</w:t>
        </w:r>
      </w:ins>
      <w:ins w:id="16" w:author="ERCOT" w:date="2025-03-13T11:47:00Z">
        <w:r w:rsidR="00655DE6">
          <w:t>on of</w:t>
        </w:r>
      </w:ins>
      <w:ins w:id="17" w:author="ERCOT" w:date="2025-03-13T11:46:00Z">
        <w:r w:rsidR="00655DE6">
          <w:t xml:space="preserve"> </w:t>
        </w:r>
      </w:ins>
      <w:del w:id="18" w:author="ERCOT" w:date="2025-03-13T11:45:00Z">
        <w:r w:rsidRPr="00377CC8" w:rsidDel="00655DE6">
          <w:delText xml:space="preserve">Maximum Daily </w:delText>
        </w:r>
      </w:del>
      <w:r w:rsidRPr="00377CC8">
        <w:t xml:space="preserve">Resource Planned Outage </w:t>
      </w:r>
      <w:ins w:id="19" w:author="ERCOT" w:date="2025-04-19T10:08:00Z">
        <w:r w:rsidR="00422571">
          <w:t>Limit</w:t>
        </w:r>
      </w:ins>
      <w:del w:id="20" w:author="ERCOT" w:date="2025-04-19T10:08:00Z">
        <w:r w:rsidRPr="00377CC8" w:rsidDel="00422571">
          <w:delText>Capacity</w:delText>
        </w:r>
      </w:del>
      <w:r w:rsidRPr="00377CC8">
        <w:t>.</w:t>
      </w:r>
      <w:ins w:id="21" w:author="ERCOT" w:date="2025-03-13T11:52:00Z">
        <w:r w:rsidR="00655DE6">
          <w:t xml:space="preserve">  </w:t>
        </w:r>
      </w:ins>
    </w:p>
    <w:p w14:paraId="1536B01A" w14:textId="77777777" w:rsidR="001C2515" w:rsidRPr="00AE0E6D" w:rsidRDefault="001C2515" w:rsidP="001C2515">
      <w:pPr>
        <w:pStyle w:val="H4"/>
        <w:rPr>
          <w:b w:val="0"/>
        </w:rPr>
      </w:pPr>
      <w:bookmarkStart w:id="22" w:name="_Toc204048469"/>
      <w:bookmarkStart w:id="23" w:name="_Toc400526055"/>
      <w:bookmarkStart w:id="24" w:name="_Toc405534373"/>
      <w:bookmarkStart w:id="25" w:name="_Toc406570386"/>
      <w:bookmarkStart w:id="26" w:name="_Toc410910538"/>
      <w:bookmarkStart w:id="27" w:name="_Toc411840966"/>
      <w:bookmarkStart w:id="28" w:name="_Toc422146928"/>
      <w:bookmarkStart w:id="29" w:name="_Toc433020524"/>
      <w:bookmarkStart w:id="30" w:name="_Toc437261965"/>
      <w:bookmarkStart w:id="31" w:name="_Toc478375132"/>
      <w:bookmarkStart w:id="32" w:name="_Toc193984099"/>
      <w:r w:rsidRPr="00AE0E6D">
        <w:t>3.1.4.1</w:t>
      </w:r>
      <w:r w:rsidRPr="00AE0E6D">
        <w:tab/>
        <w:t>Single Point of Contact</w:t>
      </w:r>
      <w:bookmarkEnd w:id="22"/>
      <w:bookmarkEnd w:id="23"/>
      <w:bookmarkEnd w:id="24"/>
      <w:bookmarkEnd w:id="25"/>
      <w:bookmarkEnd w:id="26"/>
      <w:bookmarkEnd w:id="27"/>
      <w:bookmarkEnd w:id="28"/>
      <w:bookmarkEnd w:id="29"/>
      <w:bookmarkEnd w:id="30"/>
      <w:bookmarkEnd w:id="31"/>
      <w:bookmarkEnd w:id="32"/>
    </w:p>
    <w:p w14:paraId="6E0E9C2D" w14:textId="77777777" w:rsidR="001C2515" w:rsidRDefault="001C2515" w:rsidP="001C2515">
      <w:pPr>
        <w:pStyle w:val="BodyTextNumbered"/>
      </w:pPr>
      <w:r>
        <w:t>(1)</w:t>
      </w:r>
      <w:r>
        <w:tab/>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Pr>
          <w:iCs w:val="0"/>
        </w:rPr>
        <w:t xml:space="preserve">(Section 23, Form E, </w:t>
      </w:r>
      <w:r w:rsidRPr="00514B7D">
        <w:t>Notice of Change of Information</w:t>
      </w:r>
      <w:r>
        <w:rPr>
          <w:iCs w:val="0"/>
        </w:rPr>
        <w:t xml:space="preserve">) </w:t>
      </w:r>
      <w:r>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2515" w14:paraId="1191AC32" w14:textId="77777777" w:rsidTr="00B03338">
        <w:tc>
          <w:tcPr>
            <w:tcW w:w="9445" w:type="dxa"/>
            <w:tcBorders>
              <w:top w:val="single" w:sz="4" w:space="0" w:color="auto"/>
              <w:left w:val="single" w:sz="4" w:space="0" w:color="auto"/>
              <w:bottom w:val="single" w:sz="4" w:space="0" w:color="auto"/>
              <w:right w:val="single" w:sz="4" w:space="0" w:color="auto"/>
            </w:tcBorders>
            <w:shd w:val="clear" w:color="auto" w:fill="D9D9D9"/>
          </w:tcPr>
          <w:p w14:paraId="418A562B" w14:textId="77777777" w:rsidR="001C2515" w:rsidRDefault="001C2515" w:rsidP="00B03338">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3189825" w14:textId="77777777" w:rsidR="001C2515" w:rsidRPr="00A93FFB" w:rsidRDefault="001C2515" w:rsidP="00B03338">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w:t>
            </w:r>
            <w:r w:rsidRPr="00E55E72">
              <w:rPr>
                <w:iCs/>
              </w:rPr>
              <w:lastRenderedPageBreak/>
              <w:t xml:space="preserve">be confirmed in all communications with ERCOT regarding Planned Outage, Maintenance Outage, </w:t>
            </w:r>
            <w:r>
              <w:rPr>
                <w:iCs/>
              </w:rPr>
              <w:t>or Rescheduled Outage requests.</w:t>
            </w:r>
          </w:p>
        </w:tc>
      </w:tr>
    </w:tbl>
    <w:p w14:paraId="1C87AB3F" w14:textId="77777777" w:rsidR="001C2515" w:rsidRDefault="001C2515" w:rsidP="001C2515">
      <w:pPr>
        <w:pStyle w:val="BodyTextNumbered"/>
        <w:spacing w:before="240"/>
      </w:pPr>
      <w:r>
        <w:lastRenderedPageBreak/>
        <w:t>(2)</w:t>
      </w:r>
      <w:r>
        <w:tab/>
        <w:t xml:space="preserve">The Single Point of Contact must be either a person or a position available seven days per week and 24 hours per day for each Resource Entity and TSP.  The Resource Entity shall designate its QSE as its Single Point of Contact.  </w:t>
      </w:r>
      <w:r w:rsidRPr="006D30F8">
        <w:rPr>
          <w:iCs w:val="0"/>
        </w:rPr>
        <w:t xml:space="preserve">The designated Single Point of Contact for a </w:t>
      </w:r>
      <w:r w:rsidRPr="00772EB0">
        <w:rPr>
          <w:iCs w:val="0"/>
        </w:rPr>
        <w:t>Generation Resource</w:t>
      </w:r>
      <w:ins w:id="33" w:author="ERCOT" w:date="2025-05-20T13:23:00Z">
        <w:r w:rsidR="00C82E6C">
          <w:rPr>
            <w:iCs w:val="0"/>
          </w:rPr>
          <w:t xml:space="preserve"> or ESR</w:t>
        </w:r>
      </w:ins>
      <w:r w:rsidRPr="006D30F8">
        <w:rPr>
          <w:iCs w:val="0"/>
        </w:rPr>
        <w:t xml:space="preserve"> that has been split into two or more Split Generation Resources </w:t>
      </w:r>
      <w:ins w:id="34" w:author="ERCOT" w:date="2025-05-20T13:26:00Z">
        <w:r w:rsidR="00C82E6C">
          <w:rPr>
            <w:iCs w:val="0"/>
          </w:rPr>
          <w:t xml:space="preserve">or ESRs </w:t>
        </w:r>
      </w:ins>
      <w:r w:rsidRPr="006D30F8">
        <w:rPr>
          <w:iCs w:val="0"/>
        </w:rPr>
        <w:t xml:space="preserve">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2515" w14:paraId="491DB951" w14:textId="77777777" w:rsidTr="00B03338">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4264" w14:textId="77777777" w:rsidR="001C2515" w:rsidRDefault="001C2515" w:rsidP="00B03338">
            <w:pPr>
              <w:spacing w:before="120" w:after="240"/>
              <w:rPr>
                <w:b/>
                <w:i/>
              </w:rPr>
            </w:pPr>
            <w:r>
              <w:rPr>
                <w:b/>
                <w:i/>
              </w:rPr>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1CBA23" w14:textId="77777777" w:rsidR="001C2515" w:rsidRPr="00A93FFB" w:rsidRDefault="001C2515" w:rsidP="00B03338">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The designated Single Point of Contact for a Generation Resource</w:t>
            </w:r>
            <w:r>
              <w:t xml:space="preserve"> </w:t>
            </w:r>
            <w:ins w:id="35" w:author="ERCOT" w:date="2025-05-09T09:26:00Z">
              <w:r>
                <w:t xml:space="preserve">or ESR </w:t>
              </w:r>
            </w:ins>
            <w:r w:rsidRPr="00E55E72">
              <w:t>that has been split into two or more Split Generation Resources</w:t>
            </w:r>
            <w:r>
              <w:t xml:space="preserve"> </w:t>
            </w:r>
            <w:ins w:id="36" w:author="ERCOT" w:date="2025-05-09T09:26:00Z">
              <w:r>
                <w:t xml:space="preserve">or ESRs </w:t>
              </w:r>
            </w:ins>
            <w:r w:rsidRPr="00E55E72">
              <w:t xml:space="preserve">shall be the Master QSE.  </w:t>
            </w:r>
            <w:r w:rsidRPr="00E55E72">
              <w:rPr>
                <w:iCs/>
              </w:rPr>
              <w:t>The Single Point of Contact for each TSP and DCTO must be designated under the ERCOT Operating Guides</w:t>
            </w:r>
            <w:r>
              <w:rPr>
                <w:iCs/>
              </w:rPr>
              <w:t>.</w:t>
            </w:r>
          </w:p>
        </w:tc>
      </w:tr>
    </w:tbl>
    <w:p w14:paraId="145B21C9" w14:textId="77777777" w:rsidR="00C53F6C" w:rsidRDefault="00C53F6C" w:rsidP="00C53F6C">
      <w:pPr>
        <w:rPr>
          <w:ins w:id="37" w:author="ERCOT" w:date="2025-05-09T09:27:00Z"/>
        </w:rPr>
      </w:pPr>
    </w:p>
    <w:p w14:paraId="072BC8D5" w14:textId="77777777" w:rsidR="001C2515" w:rsidRPr="00AE0E6D" w:rsidRDefault="001C2515" w:rsidP="001C2515">
      <w:pPr>
        <w:pStyle w:val="H4"/>
        <w:rPr>
          <w:b w:val="0"/>
        </w:rPr>
      </w:pPr>
      <w:bookmarkStart w:id="38" w:name="_Toc193984105"/>
      <w:r w:rsidRPr="00AE0E6D">
        <w:t>3.1.4.</w:t>
      </w:r>
      <w:r>
        <w:t>7</w:t>
      </w:r>
      <w:r w:rsidRPr="00AE0E6D">
        <w:tab/>
        <w:t>Reporting of Forced Derates</w:t>
      </w:r>
      <w:bookmarkEnd w:id="38"/>
    </w:p>
    <w:p w14:paraId="35C43852" w14:textId="77777777" w:rsidR="001C2515" w:rsidRDefault="001C2515" w:rsidP="001C2515">
      <w:pPr>
        <w:pStyle w:val="BodyTextNumbered"/>
      </w:pPr>
      <w:r>
        <w:t>(1)</w:t>
      </w:r>
      <w:r>
        <w:tab/>
        <w:t xml:space="preserve">If </w:t>
      </w:r>
      <w:r w:rsidRPr="00073B0A">
        <w:t xml:space="preserve">a Generation Resource </w:t>
      </w:r>
      <w:ins w:id="39" w:author="ERCOT" w:date="2025-05-09T09:28:00Z">
        <w:r>
          <w:t xml:space="preserve">or ESR </w:t>
        </w:r>
      </w:ins>
      <w:r w:rsidRPr="00073B0A">
        <w:t xml:space="preserve">experiences a </w:t>
      </w:r>
      <w:r w:rsidRPr="007E211C">
        <w:t xml:space="preserve">Forced Derate </w:t>
      </w:r>
      <w:r>
        <w:t xml:space="preserve">in an amount </w:t>
      </w:r>
      <w:r w:rsidRPr="007E211C">
        <w:t>greater than</w:t>
      </w:r>
      <w:r>
        <w:t xml:space="preserve"> ten</w:t>
      </w:r>
      <w:r w:rsidRPr="007E211C">
        <w:t xml:space="preserve"> MW</w:t>
      </w:r>
      <w:r>
        <w:t>,</w:t>
      </w:r>
      <w:r w:rsidRPr="007E211C">
        <w:t xml:space="preserve"> </w:t>
      </w:r>
      <w:r w:rsidRPr="008F4A4A">
        <w:t xml:space="preserve">and 5% of </w:t>
      </w:r>
      <w:r>
        <w:t>its</w:t>
      </w:r>
      <w:r w:rsidRPr="008F4A4A">
        <w:t xml:space="preserve"> Seasonal net maximum sustainable rating</w:t>
      </w:r>
      <w:r>
        <w:t>,</w:t>
      </w:r>
      <w:r w:rsidRPr="008F4A4A">
        <w:t xml:space="preserve"> </w:t>
      </w:r>
      <w:r>
        <w:t>and</w:t>
      </w:r>
      <w:r w:rsidRPr="007E211C">
        <w:t xml:space="preserve"> </w:t>
      </w:r>
      <w:r>
        <w:t xml:space="preserve">the Forced Derate lasts longer </w:t>
      </w:r>
      <w:r w:rsidRPr="007E211C">
        <w:t>than 30 minutes</w:t>
      </w:r>
      <w:r>
        <w:t>, t</w:t>
      </w:r>
      <w:r w:rsidRPr="00AF54E6">
        <w:t xml:space="preserve">he Resource Entity or its designee must enter </w:t>
      </w:r>
      <w:r>
        <w:t xml:space="preserve">the </w:t>
      </w:r>
      <w:r w:rsidRPr="00AF54E6">
        <w:t xml:space="preserve">Forced Derate </w:t>
      </w:r>
      <w:r w:rsidRPr="007E211C">
        <w:t>into the Outage Scheduler</w:t>
      </w:r>
      <w:r>
        <w:t xml:space="preserve"> as soon as practicable but no longer than 60 minutes after the beginning of the Forced Derate.</w:t>
      </w:r>
    </w:p>
    <w:p w14:paraId="43B16A52" w14:textId="77777777" w:rsidR="001C2515" w:rsidRDefault="001C2515" w:rsidP="001C2515">
      <w:pPr>
        <w:spacing w:after="240"/>
        <w:ind w:left="720" w:hanging="720"/>
      </w:pPr>
      <w:r>
        <w:t>(2)</w:t>
      </w:r>
      <w:r>
        <w:tab/>
        <w:t xml:space="preserve">If a Forced Derate that has already been reported changes by an amount greater than ten MW and 5% of the Generation Resource’s </w:t>
      </w:r>
      <w:ins w:id="40" w:author="ERCOT" w:date="2025-05-09T09:28:00Z">
        <w:r>
          <w:t xml:space="preserve">or ESR’s </w:t>
        </w:r>
      </w:ins>
      <w:r>
        <w:t xml:space="preserve">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08489F0A" w14:textId="77777777" w:rsidR="001C2515" w:rsidRDefault="001C2515" w:rsidP="001C2515">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w:t>
      </w:r>
      <w:r>
        <w:lastRenderedPageBreak/>
        <w:t xml:space="preserve">must enter the Forced Derate into the </w:t>
      </w:r>
      <w:r w:rsidRPr="007E211C">
        <w:t>Outage Scheduler</w:t>
      </w:r>
      <w:r>
        <w:t xml:space="preserve"> as soon as practicable but no longer than eight hours after the beginning of the Force Derate or change.</w:t>
      </w:r>
    </w:p>
    <w:p w14:paraId="6509EE8A" w14:textId="77777777" w:rsidR="001C2515" w:rsidRPr="009776B9" w:rsidRDefault="001C2515" w:rsidP="001C2515">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49110EE8" w14:textId="77777777" w:rsidR="001C2515" w:rsidRPr="00141C6A" w:rsidRDefault="001C2515" w:rsidP="001C2515">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2E75ADE7" w14:textId="77777777" w:rsidR="001C2515" w:rsidRDefault="001C2515" w:rsidP="0098110C">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1A42DC">
        <w:rPr>
          <w:color w:val="000000"/>
          <w:szCs w:val="24"/>
        </w:rPr>
        <w:t>The time for updating the telemetered HSL and/or COP begins once the undue threat to safety, undue risk of bodily harm, or undue damage to equipment no longer exists.</w:t>
      </w:r>
    </w:p>
    <w:p w14:paraId="739D45AA" w14:textId="77777777" w:rsidR="00C53F6C" w:rsidRPr="00AE0E6D" w:rsidRDefault="00C53F6C" w:rsidP="00C53F6C">
      <w:pPr>
        <w:pStyle w:val="H4"/>
        <w:spacing w:before="480"/>
        <w:rPr>
          <w:b w:val="0"/>
        </w:rPr>
      </w:pPr>
      <w:bookmarkStart w:id="41" w:name="_Toc189040083"/>
      <w:r w:rsidRPr="00AE0E6D">
        <w:t>3.1.5.3</w:t>
      </w:r>
      <w:r w:rsidRPr="00AE0E6D">
        <w:tab/>
        <w:t>Timelines for Response by ERCOT for TSP Requests</w:t>
      </w:r>
      <w:bookmarkEnd w:id="41"/>
    </w:p>
    <w:p w14:paraId="73868749" w14:textId="77777777" w:rsidR="00C53F6C" w:rsidRDefault="00C53F6C" w:rsidP="00C53F6C">
      <w:pPr>
        <w:pStyle w:val="BodyTextNumbered"/>
      </w:pPr>
      <w:r>
        <w:t>(1)</w:t>
      </w:r>
      <w: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92"/>
        <w:gridCol w:w="3149"/>
        <w:gridCol w:w="3149"/>
      </w:tblGrid>
      <w:tr w:rsidR="00B52068" w14:paraId="2CEA8CC0" w14:textId="77777777" w:rsidTr="00A375E2">
        <w:tc>
          <w:tcPr>
            <w:tcW w:w="1716" w:type="pct"/>
          </w:tcPr>
          <w:p w14:paraId="0B00F788" w14:textId="77777777" w:rsidR="00B52068" w:rsidRDefault="00B52068" w:rsidP="0030090B">
            <w:pPr>
              <w:pStyle w:val="TableHead"/>
            </w:pPr>
            <w:r>
              <w:t xml:space="preserve">Amount of time between the request for approval of </w:t>
            </w:r>
            <w:ins w:id="42" w:author="ERCOT" w:date="2025-02-24T09:09:00Z">
              <w:r>
                <w:t>a</w:t>
              </w:r>
            </w:ins>
            <w:del w:id="43" w:author="ERCOT" w:date="2025-02-24T09:09:00Z">
              <w:r w:rsidDel="00B52068">
                <w:delText>the</w:delText>
              </w:r>
            </w:del>
            <w:r>
              <w:t xml:space="preserve"> proposed Outage and the scheduled start date of the </w:t>
            </w:r>
            <w:r w:rsidRPr="0033163A">
              <w:t>proposed</w:t>
            </w:r>
            <w:r>
              <w:t xml:space="preserve"> Outage:</w:t>
            </w:r>
          </w:p>
        </w:tc>
        <w:tc>
          <w:tcPr>
            <w:tcW w:w="1642" w:type="pct"/>
          </w:tcPr>
          <w:p w14:paraId="3F24C132" w14:textId="77777777" w:rsidR="00B52068" w:rsidRDefault="00B52068" w:rsidP="0030090B">
            <w:pPr>
              <w:pStyle w:val="TableHead"/>
            </w:pPr>
            <w:ins w:id="44" w:author="ERCOT" w:date="2025-02-24T09:09:00Z">
              <w:r>
                <w:t xml:space="preserve">Maximum duration of a </w:t>
              </w:r>
              <w:r w:rsidRPr="0033163A">
                <w:t>proposed Outage</w:t>
              </w:r>
              <w:r>
                <w:t xml:space="preserve"> that may be approved with this lead time</w:t>
              </w:r>
            </w:ins>
          </w:p>
        </w:tc>
        <w:tc>
          <w:tcPr>
            <w:tcW w:w="1642" w:type="pct"/>
          </w:tcPr>
          <w:p w14:paraId="00147C20" w14:textId="77777777" w:rsidR="00B52068" w:rsidRDefault="00B52068" w:rsidP="0030090B">
            <w:pPr>
              <w:pStyle w:val="TableHead"/>
            </w:pPr>
            <w:r>
              <w:t>ERCOT shall approve or reject no later than:</w:t>
            </w:r>
          </w:p>
        </w:tc>
      </w:tr>
      <w:tr w:rsidR="00B52068" w14:paraId="01E91F26" w14:textId="77777777" w:rsidTr="00A375E2">
        <w:tc>
          <w:tcPr>
            <w:tcW w:w="1716" w:type="pct"/>
          </w:tcPr>
          <w:p w14:paraId="3D267346" w14:textId="77777777" w:rsidR="00B52068" w:rsidRDefault="00B52068" w:rsidP="00B52068">
            <w:pPr>
              <w:pStyle w:val="TableBody"/>
            </w:pPr>
            <w:r>
              <w:t>Three days</w:t>
            </w:r>
          </w:p>
        </w:tc>
        <w:tc>
          <w:tcPr>
            <w:tcW w:w="1642" w:type="pct"/>
          </w:tcPr>
          <w:p w14:paraId="07211D86" w14:textId="77777777" w:rsidR="00B52068" w:rsidRDefault="00B52068" w:rsidP="00B52068">
            <w:pPr>
              <w:pStyle w:val="TableBody"/>
            </w:pPr>
            <w:ins w:id="45" w:author="ERCOT" w:date="2025-02-24T09:09:00Z">
              <w:r>
                <w:t>Seven days</w:t>
              </w:r>
            </w:ins>
          </w:p>
        </w:tc>
        <w:tc>
          <w:tcPr>
            <w:tcW w:w="1642" w:type="pct"/>
          </w:tcPr>
          <w:p w14:paraId="1C765009" w14:textId="77777777" w:rsidR="00B52068" w:rsidRDefault="00B52068" w:rsidP="00B52068">
            <w:pPr>
              <w:pStyle w:val="TableBody"/>
            </w:pPr>
            <w:r>
              <w:t>1800 hours, two days before the start of the p</w:t>
            </w:r>
            <w:r w:rsidRPr="0033163A">
              <w:t>roposed</w:t>
            </w:r>
            <w:r>
              <w:t xml:space="preserve"> Outage</w:t>
            </w:r>
          </w:p>
        </w:tc>
      </w:tr>
      <w:tr w:rsidR="00B52068" w14:paraId="312303BD" w14:textId="77777777" w:rsidTr="00A375E2">
        <w:tc>
          <w:tcPr>
            <w:tcW w:w="1716" w:type="pct"/>
          </w:tcPr>
          <w:p w14:paraId="675C98EB" w14:textId="77777777" w:rsidR="00B52068" w:rsidRDefault="00B52068" w:rsidP="00B52068">
            <w:pPr>
              <w:pStyle w:val="TableBody"/>
            </w:pPr>
            <w:r>
              <w:t>Between four and eight days</w:t>
            </w:r>
          </w:p>
        </w:tc>
        <w:tc>
          <w:tcPr>
            <w:tcW w:w="1642" w:type="pct"/>
          </w:tcPr>
          <w:p w14:paraId="66635E57" w14:textId="77777777" w:rsidR="00B52068" w:rsidRDefault="00B52068" w:rsidP="00B52068">
            <w:pPr>
              <w:pStyle w:val="TableBody"/>
            </w:pPr>
            <w:ins w:id="46" w:author="ERCOT" w:date="2025-02-24T09:09:00Z">
              <w:r>
                <w:t>Seven days</w:t>
              </w:r>
            </w:ins>
          </w:p>
        </w:tc>
        <w:tc>
          <w:tcPr>
            <w:tcW w:w="1642" w:type="pct"/>
          </w:tcPr>
          <w:p w14:paraId="0D2720D3" w14:textId="77777777" w:rsidR="00B52068" w:rsidRDefault="00B52068" w:rsidP="00B52068">
            <w:pPr>
              <w:pStyle w:val="TableBody"/>
            </w:pPr>
            <w:r>
              <w:t>1800 hours, three days before the start of the proposed Outage</w:t>
            </w:r>
          </w:p>
        </w:tc>
      </w:tr>
      <w:tr w:rsidR="00B52068" w14:paraId="4F8CF65A" w14:textId="77777777" w:rsidTr="00A375E2">
        <w:tc>
          <w:tcPr>
            <w:tcW w:w="1716" w:type="pct"/>
          </w:tcPr>
          <w:p w14:paraId="27532F45" w14:textId="77777777" w:rsidR="00B52068" w:rsidRDefault="00B52068" w:rsidP="00B52068">
            <w:pPr>
              <w:pStyle w:val="TableBody"/>
            </w:pPr>
            <w:r>
              <w:t>Between nine days and 45 days</w:t>
            </w:r>
          </w:p>
        </w:tc>
        <w:tc>
          <w:tcPr>
            <w:tcW w:w="1642" w:type="pct"/>
          </w:tcPr>
          <w:p w14:paraId="3D493A17" w14:textId="77777777" w:rsidR="00B52068" w:rsidRDefault="00B52068" w:rsidP="00B52068">
            <w:pPr>
              <w:pStyle w:val="TableBody"/>
            </w:pPr>
            <w:ins w:id="47" w:author="ERCOT" w:date="2025-02-24T09:09:00Z">
              <w:r>
                <w:t>90 days</w:t>
              </w:r>
            </w:ins>
          </w:p>
        </w:tc>
        <w:tc>
          <w:tcPr>
            <w:tcW w:w="1642" w:type="pct"/>
          </w:tcPr>
          <w:p w14:paraId="3D465DE5" w14:textId="77777777" w:rsidR="00B52068" w:rsidRDefault="00B52068" w:rsidP="00B52068">
            <w:pPr>
              <w:pStyle w:val="TableBody"/>
            </w:pPr>
            <w:r>
              <w:t>Four days before the start of the proposed Outage</w:t>
            </w:r>
          </w:p>
        </w:tc>
      </w:tr>
      <w:tr w:rsidR="00B52068" w14:paraId="5B10D5BE" w14:textId="77777777" w:rsidTr="00A375E2">
        <w:tc>
          <w:tcPr>
            <w:tcW w:w="1716" w:type="pct"/>
          </w:tcPr>
          <w:p w14:paraId="6DD3C491" w14:textId="77777777" w:rsidR="00B52068" w:rsidRDefault="00B52068" w:rsidP="00B52068">
            <w:pPr>
              <w:pStyle w:val="TableBody"/>
            </w:pPr>
            <w:r>
              <w:t>Between 46 and 90 days</w:t>
            </w:r>
          </w:p>
        </w:tc>
        <w:tc>
          <w:tcPr>
            <w:tcW w:w="1642" w:type="pct"/>
          </w:tcPr>
          <w:p w14:paraId="7028E1C3" w14:textId="77777777" w:rsidR="00B52068" w:rsidRDefault="00B52068" w:rsidP="00B52068">
            <w:pPr>
              <w:pStyle w:val="TableBody"/>
            </w:pPr>
            <w:ins w:id="48" w:author="ERCOT" w:date="2025-02-24T09:09:00Z">
              <w:r>
                <w:t>180 days</w:t>
              </w:r>
            </w:ins>
          </w:p>
        </w:tc>
        <w:tc>
          <w:tcPr>
            <w:tcW w:w="1642" w:type="pct"/>
          </w:tcPr>
          <w:p w14:paraId="6B69F60A" w14:textId="77777777" w:rsidR="00B52068" w:rsidRDefault="00B52068" w:rsidP="00B52068">
            <w:pPr>
              <w:pStyle w:val="TableBody"/>
            </w:pPr>
            <w:r>
              <w:t xml:space="preserve">30 days before the start of the proposed Outage </w:t>
            </w:r>
          </w:p>
        </w:tc>
      </w:tr>
      <w:tr w:rsidR="00B52068" w14:paraId="2F8BF8D6" w14:textId="77777777" w:rsidTr="00A375E2">
        <w:tc>
          <w:tcPr>
            <w:tcW w:w="1716" w:type="pct"/>
          </w:tcPr>
          <w:p w14:paraId="2FE4BA75" w14:textId="77777777" w:rsidR="00B52068" w:rsidRDefault="00B52068" w:rsidP="00B52068">
            <w:pPr>
              <w:pStyle w:val="TableBody"/>
            </w:pPr>
            <w:r>
              <w:t>Greater than 90 days</w:t>
            </w:r>
          </w:p>
        </w:tc>
        <w:tc>
          <w:tcPr>
            <w:tcW w:w="1642" w:type="pct"/>
          </w:tcPr>
          <w:p w14:paraId="74D1EB93" w14:textId="77777777" w:rsidR="00B52068" w:rsidRDefault="00B52068" w:rsidP="00B52068">
            <w:pPr>
              <w:pStyle w:val="TableBody"/>
            </w:pPr>
            <w:ins w:id="49" w:author="ERCOT" w:date="2025-02-24T09:09:00Z">
              <w:r>
                <w:t>Greater than 180 days</w:t>
              </w:r>
            </w:ins>
          </w:p>
        </w:tc>
        <w:tc>
          <w:tcPr>
            <w:tcW w:w="1642" w:type="pct"/>
          </w:tcPr>
          <w:p w14:paraId="344754C6" w14:textId="77777777" w:rsidR="00B52068" w:rsidRDefault="00B52068" w:rsidP="00B52068">
            <w:pPr>
              <w:pStyle w:val="TableBody"/>
            </w:pPr>
            <w:r>
              <w:t xml:space="preserve">75 days before the start of the </w:t>
            </w:r>
            <w:r w:rsidRPr="0033163A">
              <w:t>proposed Outage</w:t>
            </w:r>
          </w:p>
        </w:tc>
      </w:tr>
    </w:tbl>
    <w:p w14:paraId="27D5F978" w14:textId="77777777" w:rsidR="00C53F6C" w:rsidRDefault="00C53F6C" w:rsidP="00C53F6C"/>
    <w:p w14:paraId="56D02E42" w14:textId="77777777" w:rsidR="00C53F6C" w:rsidRDefault="00C53F6C" w:rsidP="00C53F6C">
      <w:pPr>
        <w:pStyle w:val="BodyTextNumbered"/>
      </w:pPr>
      <w:r>
        <w:lastRenderedPageBreak/>
        <w:t>(2)</w:t>
      </w:r>
      <w:r>
        <w:tab/>
        <w:t xml:space="preserve">For Outages scheduled at least three days before the scheduled start date of </w:t>
      </w:r>
      <w:r w:rsidRPr="0033163A">
        <w:t>the proposed</w:t>
      </w:r>
      <w:r>
        <w:t xml:space="preserve"> Outage, ERCOT shall make reasonable attempts to accommodate unusual circumstances that support TSP requests for approval earlier than required by the schedule above.</w:t>
      </w:r>
    </w:p>
    <w:p w14:paraId="0B8B86A0" w14:textId="77777777" w:rsidR="00C53F6C" w:rsidRDefault="00C53F6C" w:rsidP="00C53F6C">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ins w:id="50" w:author="ERCOT" w:date="2025-05-22T16:31:00Z">
        <w:r w:rsidR="00320402" w:rsidRPr="00320402">
          <w:t xml:space="preserve"> </w:t>
        </w:r>
        <w:r w:rsidR="00320402">
          <w:t xml:space="preserve"> </w:t>
        </w:r>
        <w:r w:rsidR="00320402" w:rsidRPr="00377CC8">
          <w:t xml:space="preserve">Furthermore, in its sole discretion, </w:t>
        </w:r>
        <w:bookmarkStart w:id="51" w:name="_Hlk198823878"/>
        <w:r w:rsidR="00320402" w:rsidRPr="00377CC8">
          <w:t>ERCOT may approve</w:t>
        </w:r>
      </w:ins>
      <w:ins w:id="52" w:author="ERCOT" w:date="2025-05-27T07:32:00Z">
        <w:r w:rsidR="00ED77D6">
          <w:t xml:space="preserve"> </w:t>
        </w:r>
      </w:ins>
      <w:ins w:id="53" w:author="ERCOT" w:date="2025-05-23T12:10:00Z">
        <w:r w:rsidR="0033163A">
          <w:t xml:space="preserve">proposed </w:t>
        </w:r>
      </w:ins>
      <w:ins w:id="54" w:author="ERCOT" w:date="2025-05-22T16:31:00Z">
        <w:r w:rsidR="00320402" w:rsidRPr="00377CC8">
          <w:t>Outage durations that exceed the maximum durations prescribed in the table above.</w:t>
        </w:r>
      </w:ins>
      <w:bookmarkEnd w:id="51"/>
    </w:p>
    <w:p w14:paraId="02B86A24" w14:textId="77777777" w:rsidR="00C53F6C" w:rsidRDefault="00C53F6C" w:rsidP="00C53F6C">
      <w:pPr>
        <w:pStyle w:val="BodyTextNumbered"/>
      </w:pPr>
      <w:r>
        <w:t>(4)</w:t>
      </w:r>
      <w:r>
        <w:tab/>
      </w:r>
      <w:r w:rsidRPr="00005262">
        <w:t>When ERCOT rejects a request for an Outage</w:t>
      </w:r>
      <w:r>
        <w:t>,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3F6C" w14:paraId="72F1F7A8" w14:textId="77777777" w:rsidTr="0030090B">
        <w:tc>
          <w:tcPr>
            <w:tcW w:w="9445" w:type="dxa"/>
            <w:tcBorders>
              <w:top w:val="single" w:sz="4" w:space="0" w:color="auto"/>
              <w:left w:val="single" w:sz="4" w:space="0" w:color="auto"/>
              <w:bottom w:val="single" w:sz="4" w:space="0" w:color="auto"/>
              <w:right w:val="single" w:sz="4" w:space="0" w:color="auto"/>
            </w:tcBorders>
            <w:shd w:val="clear" w:color="auto" w:fill="D9D9D9"/>
          </w:tcPr>
          <w:p w14:paraId="77CC9B86" w14:textId="77777777" w:rsidR="00C53F6C" w:rsidRDefault="00C53F6C" w:rsidP="0030090B">
            <w:pPr>
              <w:spacing w:before="120" w:after="240"/>
              <w:rPr>
                <w:b/>
                <w:i/>
              </w:rPr>
            </w:pPr>
            <w:r>
              <w:rPr>
                <w:b/>
                <w:i/>
              </w:rPr>
              <w:t>[NPRR857</w:t>
            </w:r>
            <w:r w:rsidRPr="004B0726">
              <w:rPr>
                <w:b/>
                <w:i/>
              </w:rPr>
              <w:t xml:space="preserve">: </w:t>
            </w:r>
            <w:r>
              <w:rPr>
                <w:b/>
                <w:i/>
              </w:rPr>
              <w:t xml:space="preserve"> Replace Section 3.1.5.3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776993" w14:textId="77777777" w:rsidR="00C53F6C" w:rsidRPr="00E55E72" w:rsidRDefault="00C53F6C" w:rsidP="0030090B">
            <w:pPr>
              <w:keepNext/>
              <w:widowControl w:val="0"/>
              <w:tabs>
                <w:tab w:val="left" w:pos="1260"/>
              </w:tabs>
              <w:spacing w:after="240"/>
              <w:ind w:left="1260" w:hanging="1260"/>
              <w:outlineLvl w:val="3"/>
              <w:rPr>
                <w:b/>
                <w:snapToGrid w:val="0"/>
              </w:rPr>
            </w:pPr>
            <w:bookmarkStart w:id="55" w:name="_Toc491967103"/>
            <w:bookmarkStart w:id="56" w:name="_Toc162095"/>
            <w:bookmarkStart w:id="57" w:name="_Toc2078036"/>
            <w:bookmarkStart w:id="58" w:name="_Toc5182726"/>
            <w:bookmarkStart w:id="59" w:name="_Toc10015381"/>
            <w:bookmarkStart w:id="60" w:name="_Toc10017672"/>
            <w:bookmarkStart w:id="61" w:name="_Toc17706262"/>
            <w:bookmarkStart w:id="62" w:name="_Toc28421462"/>
            <w:bookmarkStart w:id="63" w:name="_Toc33773502"/>
            <w:bookmarkStart w:id="64" w:name="_Toc38964894"/>
            <w:bookmarkStart w:id="65" w:name="_Toc44313174"/>
            <w:bookmarkStart w:id="66" w:name="_Toc46954703"/>
            <w:bookmarkStart w:id="67" w:name="_Toc49589339"/>
            <w:bookmarkStart w:id="68" w:name="_Toc56671684"/>
            <w:bookmarkStart w:id="69" w:name="_Toc60037225"/>
            <w:bookmarkStart w:id="70" w:name="_Toc65141312"/>
            <w:bookmarkStart w:id="71" w:name="_Toc68163645"/>
            <w:bookmarkStart w:id="72" w:name="_Toc75942369"/>
            <w:bookmarkStart w:id="73" w:name="_Toc91055021"/>
            <w:bookmarkStart w:id="74" w:name="_Toc94099715"/>
            <w:bookmarkStart w:id="75" w:name="_Toc94100169"/>
            <w:bookmarkStart w:id="76" w:name="_Toc109631683"/>
            <w:bookmarkStart w:id="77" w:name="_Toc110057559"/>
            <w:bookmarkStart w:id="78" w:name="_Toc111272565"/>
            <w:bookmarkStart w:id="79" w:name="_Toc112226017"/>
            <w:bookmarkStart w:id="80" w:name="_Toc121253169"/>
            <w:bookmarkStart w:id="81" w:name="_Toc125014568"/>
            <w:bookmarkStart w:id="82" w:name="_Toc135988889"/>
            <w:bookmarkStart w:id="83" w:name="_Toc160026529"/>
            <w:bookmarkStart w:id="84" w:name="_Toc176255159"/>
            <w:bookmarkStart w:id="85" w:name="_Toc178232031"/>
            <w:bookmarkStart w:id="86" w:name="_Toc189040084"/>
            <w:r w:rsidRPr="00E55E72">
              <w:rPr>
                <w:b/>
                <w:snapToGrid w:val="0"/>
              </w:rPr>
              <w:t>3.1.5.3</w:t>
            </w:r>
            <w:r w:rsidRPr="00E55E72">
              <w:rPr>
                <w:b/>
                <w:snapToGrid w:val="0"/>
              </w:rPr>
              <w:tab/>
              <w:t>Timelines for Response by ERCOT for TSP and DCTO Requests</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231A33F3" w14:textId="77777777" w:rsidR="00C53F6C" w:rsidRPr="00E55E72" w:rsidRDefault="00C53F6C" w:rsidP="0030090B">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162"/>
              <w:gridCol w:w="3029"/>
              <w:gridCol w:w="3028"/>
            </w:tblGrid>
            <w:tr w:rsidR="00B52068" w:rsidRPr="00E55E72" w14:paraId="4663D89B" w14:textId="77777777" w:rsidTr="006545FA">
              <w:tc>
                <w:tcPr>
                  <w:tcW w:w="1715" w:type="pct"/>
                </w:tcPr>
                <w:p w14:paraId="3F47BB62" w14:textId="77777777" w:rsidR="00B52068" w:rsidRPr="00E55E72" w:rsidRDefault="00B52068" w:rsidP="0030090B">
                  <w:pPr>
                    <w:spacing w:after="120"/>
                    <w:rPr>
                      <w:b/>
                      <w:iCs/>
                      <w:sz w:val="20"/>
                    </w:rPr>
                  </w:pPr>
                  <w:r w:rsidRPr="00E55E72">
                    <w:rPr>
                      <w:b/>
                      <w:iCs/>
                      <w:sz w:val="20"/>
                    </w:rPr>
                    <w:t xml:space="preserve">Amount of time between the request for approval of </w:t>
                  </w:r>
                  <w:ins w:id="87" w:author="ERCOT" w:date="2025-02-24T09:12:00Z">
                    <w:r>
                      <w:rPr>
                        <w:b/>
                        <w:iCs/>
                        <w:sz w:val="20"/>
                      </w:rPr>
                      <w:t>a</w:t>
                    </w:r>
                  </w:ins>
                  <w:del w:id="88" w:author="ERCOT" w:date="2025-02-24T09:12:00Z">
                    <w:r w:rsidRPr="00E55E72" w:rsidDel="00B52068">
                      <w:rPr>
                        <w:b/>
                        <w:iCs/>
                        <w:sz w:val="20"/>
                      </w:rPr>
                      <w:delText>the</w:delText>
                    </w:r>
                  </w:del>
                  <w:r w:rsidRPr="00E55E72">
                    <w:rPr>
                      <w:b/>
                      <w:iCs/>
                      <w:sz w:val="20"/>
                    </w:rPr>
                    <w:t xml:space="preserve"> proposed Outage and the scheduled start date of the proposed Outage:</w:t>
                  </w:r>
                </w:p>
              </w:tc>
              <w:tc>
                <w:tcPr>
                  <w:tcW w:w="1643" w:type="pct"/>
                </w:tcPr>
                <w:p w14:paraId="3DEC6ABB" w14:textId="77777777" w:rsidR="00B52068" w:rsidRPr="00E55E72" w:rsidRDefault="00B52068" w:rsidP="0030090B">
                  <w:pPr>
                    <w:spacing w:after="120"/>
                    <w:rPr>
                      <w:b/>
                      <w:iCs/>
                      <w:sz w:val="20"/>
                    </w:rPr>
                  </w:pPr>
                  <w:ins w:id="89" w:author="ERCOT" w:date="2025-02-24T09:12:00Z">
                    <w:r>
                      <w:rPr>
                        <w:b/>
                        <w:iCs/>
                        <w:sz w:val="20"/>
                      </w:rPr>
                      <w:t>Maximum duration of a proposed Outage that may be approved with this lead time</w:t>
                    </w:r>
                  </w:ins>
                </w:p>
              </w:tc>
              <w:tc>
                <w:tcPr>
                  <w:tcW w:w="1642" w:type="pct"/>
                </w:tcPr>
                <w:p w14:paraId="31C75064" w14:textId="77777777" w:rsidR="00B52068" w:rsidRPr="00E55E72" w:rsidRDefault="00B52068" w:rsidP="0030090B">
                  <w:pPr>
                    <w:spacing w:after="120"/>
                    <w:rPr>
                      <w:b/>
                      <w:iCs/>
                      <w:sz w:val="20"/>
                    </w:rPr>
                  </w:pPr>
                  <w:r w:rsidRPr="00E55E72">
                    <w:rPr>
                      <w:b/>
                      <w:iCs/>
                      <w:sz w:val="20"/>
                    </w:rPr>
                    <w:t>ERCOT shall approve or reject no later than:</w:t>
                  </w:r>
                </w:p>
              </w:tc>
            </w:tr>
            <w:tr w:rsidR="00B52068" w:rsidRPr="00E55E72" w14:paraId="7CA63F16" w14:textId="77777777" w:rsidTr="006545FA">
              <w:tc>
                <w:tcPr>
                  <w:tcW w:w="1715" w:type="pct"/>
                </w:tcPr>
                <w:p w14:paraId="7F7988B3" w14:textId="77777777" w:rsidR="00B52068" w:rsidRPr="00E55E72" w:rsidRDefault="00B52068" w:rsidP="00B52068">
                  <w:pPr>
                    <w:spacing w:after="60"/>
                    <w:rPr>
                      <w:iCs/>
                      <w:sz w:val="20"/>
                    </w:rPr>
                  </w:pPr>
                  <w:r w:rsidRPr="00E55E72">
                    <w:rPr>
                      <w:iCs/>
                      <w:sz w:val="20"/>
                    </w:rPr>
                    <w:t>Three days</w:t>
                  </w:r>
                </w:p>
              </w:tc>
              <w:tc>
                <w:tcPr>
                  <w:tcW w:w="1643" w:type="pct"/>
                </w:tcPr>
                <w:p w14:paraId="747E256C" w14:textId="77777777" w:rsidR="00B52068" w:rsidRPr="00E55E72" w:rsidRDefault="00B52068" w:rsidP="00B52068">
                  <w:pPr>
                    <w:spacing w:after="60"/>
                    <w:rPr>
                      <w:iCs/>
                      <w:sz w:val="20"/>
                    </w:rPr>
                  </w:pPr>
                  <w:ins w:id="90" w:author="ERCOT" w:date="2025-02-24T09:12:00Z">
                    <w:r w:rsidRPr="0030090B">
                      <w:rPr>
                        <w:iCs/>
                        <w:sz w:val="20"/>
                      </w:rPr>
                      <w:t>Seven days</w:t>
                    </w:r>
                  </w:ins>
                </w:p>
              </w:tc>
              <w:tc>
                <w:tcPr>
                  <w:tcW w:w="1642" w:type="pct"/>
                </w:tcPr>
                <w:p w14:paraId="266E9DBE" w14:textId="77777777" w:rsidR="00B52068" w:rsidRPr="00E55E72" w:rsidRDefault="00B52068" w:rsidP="00B52068">
                  <w:pPr>
                    <w:spacing w:after="60"/>
                    <w:rPr>
                      <w:iCs/>
                      <w:sz w:val="20"/>
                    </w:rPr>
                  </w:pPr>
                  <w:r w:rsidRPr="00E55E72">
                    <w:rPr>
                      <w:iCs/>
                      <w:sz w:val="20"/>
                    </w:rPr>
                    <w:t>1800 hours, two days before the start of the proposed Outage</w:t>
                  </w:r>
                </w:p>
              </w:tc>
            </w:tr>
            <w:tr w:rsidR="00B52068" w:rsidRPr="00E55E72" w14:paraId="6084FF5C" w14:textId="77777777" w:rsidTr="006545FA">
              <w:tc>
                <w:tcPr>
                  <w:tcW w:w="1715" w:type="pct"/>
                </w:tcPr>
                <w:p w14:paraId="10CF309F" w14:textId="77777777" w:rsidR="00B52068" w:rsidRPr="00E55E72" w:rsidRDefault="00B52068" w:rsidP="00B52068">
                  <w:pPr>
                    <w:spacing w:after="60"/>
                    <w:rPr>
                      <w:iCs/>
                      <w:sz w:val="20"/>
                    </w:rPr>
                  </w:pPr>
                  <w:r w:rsidRPr="00E55E72">
                    <w:rPr>
                      <w:iCs/>
                      <w:sz w:val="20"/>
                    </w:rPr>
                    <w:t>Between four and eight days</w:t>
                  </w:r>
                </w:p>
              </w:tc>
              <w:tc>
                <w:tcPr>
                  <w:tcW w:w="1643" w:type="pct"/>
                </w:tcPr>
                <w:p w14:paraId="77890087" w14:textId="77777777" w:rsidR="00B52068" w:rsidRPr="00E55E72" w:rsidRDefault="00B52068" w:rsidP="00B52068">
                  <w:pPr>
                    <w:spacing w:after="60"/>
                    <w:rPr>
                      <w:iCs/>
                      <w:sz w:val="20"/>
                    </w:rPr>
                  </w:pPr>
                  <w:ins w:id="91" w:author="ERCOT" w:date="2025-02-24T09:12:00Z">
                    <w:r w:rsidRPr="0030090B">
                      <w:rPr>
                        <w:iCs/>
                        <w:sz w:val="20"/>
                      </w:rPr>
                      <w:t>Seven days</w:t>
                    </w:r>
                  </w:ins>
                </w:p>
              </w:tc>
              <w:tc>
                <w:tcPr>
                  <w:tcW w:w="1642" w:type="pct"/>
                </w:tcPr>
                <w:p w14:paraId="5DE620CB" w14:textId="77777777" w:rsidR="00B52068" w:rsidRPr="00E55E72" w:rsidRDefault="00B52068" w:rsidP="00B52068">
                  <w:pPr>
                    <w:spacing w:after="60"/>
                    <w:rPr>
                      <w:iCs/>
                      <w:sz w:val="20"/>
                    </w:rPr>
                  </w:pPr>
                  <w:r w:rsidRPr="00E55E72">
                    <w:rPr>
                      <w:iCs/>
                      <w:sz w:val="20"/>
                    </w:rPr>
                    <w:t>1800 hours, three days before the start of the proposed Outage</w:t>
                  </w:r>
                </w:p>
              </w:tc>
            </w:tr>
            <w:tr w:rsidR="00B52068" w:rsidRPr="00E55E72" w14:paraId="5B147F18" w14:textId="77777777" w:rsidTr="006545FA">
              <w:tc>
                <w:tcPr>
                  <w:tcW w:w="1715" w:type="pct"/>
                </w:tcPr>
                <w:p w14:paraId="694550AC" w14:textId="77777777" w:rsidR="00B52068" w:rsidRPr="00E55E72" w:rsidRDefault="00B52068" w:rsidP="00B52068">
                  <w:pPr>
                    <w:spacing w:after="60"/>
                    <w:rPr>
                      <w:iCs/>
                      <w:sz w:val="20"/>
                    </w:rPr>
                  </w:pPr>
                  <w:r w:rsidRPr="00E55E72">
                    <w:rPr>
                      <w:iCs/>
                      <w:sz w:val="20"/>
                    </w:rPr>
                    <w:t>Between nine days and 45 days</w:t>
                  </w:r>
                </w:p>
              </w:tc>
              <w:tc>
                <w:tcPr>
                  <w:tcW w:w="1643" w:type="pct"/>
                </w:tcPr>
                <w:p w14:paraId="2334D80A" w14:textId="77777777" w:rsidR="00B52068" w:rsidRPr="00E55E72" w:rsidRDefault="00B52068" w:rsidP="00B52068">
                  <w:pPr>
                    <w:spacing w:after="60"/>
                    <w:rPr>
                      <w:iCs/>
                      <w:sz w:val="20"/>
                    </w:rPr>
                  </w:pPr>
                  <w:ins w:id="92" w:author="ERCOT" w:date="2025-02-24T09:12:00Z">
                    <w:r w:rsidRPr="0030090B">
                      <w:rPr>
                        <w:iCs/>
                        <w:sz w:val="20"/>
                      </w:rPr>
                      <w:t>90 days</w:t>
                    </w:r>
                  </w:ins>
                </w:p>
              </w:tc>
              <w:tc>
                <w:tcPr>
                  <w:tcW w:w="1642" w:type="pct"/>
                </w:tcPr>
                <w:p w14:paraId="3D50AD48" w14:textId="77777777" w:rsidR="00B52068" w:rsidRPr="00E55E72" w:rsidRDefault="00B52068" w:rsidP="00B52068">
                  <w:pPr>
                    <w:spacing w:after="60"/>
                    <w:rPr>
                      <w:iCs/>
                      <w:sz w:val="20"/>
                    </w:rPr>
                  </w:pPr>
                  <w:r w:rsidRPr="00E55E72">
                    <w:rPr>
                      <w:iCs/>
                      <w:sz w:val="20"/>
                    </w:rPr>
                    <w:t>Four days before the start of the proposed Outage</w:t>
                  </w:r>
                </w:p>
              </w:tc>
            </w:tr>
            <w:tr w:rsidR="00B52068" w:rsidRPr="00E55E72" w14:paraId="7B508236" w14:textId="77777777" w:rsidTr="006545FA">
              <w:tc>
                <w:tcPr>
                  <w:tcW w:w="1715" w:type="pct"/>
                </w:tcPr>
                <w:p w14:paraId="3C5C90B0" w14:textId="77777777" w:rsidR="00B52068" w:rsidRPr="00E55E72" w:rsidRDefault="00B52068" w:rsidP="00B52068">
                  <w:pPr>
                    <w:spacing w:after="60"/>
                    <w:rPr>
                      <w:iCs/>
                      <w:sz w:val="20"/>
                    </w:rPr>
                  </w:pPr>
                  <w:r w:rsidRPr="00E55E72">
                    <w:rPr>
                      <w:iCs/>
                      <w:sz w:val="20"/>
                    </w:rPr>
                    <w:t>Between 46 and 90 days</w:t>
                  </w:r>
                </w:p>
              </w:tc>
              <w:tc>
                <w:tcPr>
                  <w:tcW w:w="1643" w:type="pct"/>
                </w:tcPr>
                <w:p w14:paraId="46278907" w14:textId="77777777" w:rsidR="00B52068" w:rsidRPr="00E55E72" w:rsidRDefault="00B52068" w:rsidP="00B52068">
                  <w:pPr>
                    <w:spacing w:after="60"/>
                    <w:rPr>
                      <w:iCs/>
                      <w:sz w:val="20"/>
                    </w:rPr>
                  </w:pPr>
                  <w:ins w:id="93" w:author="ERCOT" w:date="2025-02-24T09:12:00Z">
                    <w:r w:rsidRPr="0030090B">
                      <w:rPr>
                        <w:iCs/>
                        <w:sz w:val="20"/>
                      </w:rPr>
                      <w:t>180 days</w:t>
                    </w:r>
                  </w:ins>
                </w:p>
              </w:tc>
              <w:tc>
                <w:tcPr>
                  <w:tcW w:w="1642" w:type="pct"/>
                </w:tcPr>
                <w:p w14:paraId="75C0AA41" w14:textId="77777777" w:rsidR="00B52068" w:rsidRPr="00E55E72" w:rsidRDefault="00B52068" w:rsidP="00B52068">
                  <w:pPr>
                    <w:spacing w:after="60"/>
                    <w:rPr>
                      <w:iCs/>
                      <w:sz w:val="20"/>
                    </w:rPr>
                  </w:pPr>
                  <w:r w:rsidRPr="00E55E72">
                    <w:rPr>
                      <w:iCs/>
                      <w:sz w:val="20"/>
                    </w:rPr>
                    <w:t xml:space="preserve">30 days before the start of the proposed Outage </w:t>
                  </w:r>
                </w:p>
              </w:tc>
            </w:tr>
            <w:tr w:rsidR="00B52068" w:rsidRPr="00E55E72" w14:paraId="70C7653A" w14:textId="77777777" w:rsidTr="006545FA">
              <w:tc>
                <w:tcPr>
                  <w:tcW w:w="1715" w:type="pct"/>
                </w:tcPr>
                <w:p w14:paraId="5AA04288" w14:textId="77777777" w:rsidR="00B52068" w:rsidRPr="00E55E72" w:rsidRDefault="00B52068" w:rsidP="00B52068">
                  <w:pPr>
                    <w:spacing w:after="60"/>
                    <w:rPr>
                      <w:iCs/>
                      <w:sz w:val="20"/>
                    </w:rPr>
                  </w:pPr>
                  <w:r w:rsidRPr="00E55E72">
                    <w:rPr>
                      <w:iCs/>
                      <w:sz w:val="20"/>
                    </w:rPr>
                    <w:t>Greater than 90 days</w:t>
                  </w:r>
                </w:p>
              </w:tc>
              <w:tc>
                <w:tcPr>
                  <w:tcW w:w="1643" w:type="pct"/>
                </w:tcPr>
                <w:p w14:paraId="5125516B" w14:textId="77777777" w:rsidR="00B52068" w:rsidRPr="00E55E72" w:rsidRDefault="00B52068" w:rsidP="00B52068">
                  <w:pPr>
                    <w:spacing w:after="60"/>
                    <w:rPr>
                      <w:iCs/>
                      <w:sz w:val="20"/>
                    </w:rPr>
                  </w:pPr>
                  <w:ins w:id="94" w:author="ERCOT" w:date="2025-02-24T09:12:00Z">
                    <w:r w:rsidRPr="0030090B">
                      <w:rPr>
                        <w:iCs/>
                        <w:sz w:val="20"/>
                      </w:rPr>
                      <w:t>Greater than 180 days</w:t>
                    </w:r>
                  </w:ins>
                </w:p>
              </w:tc>
              <w:tc>
                <w:tcPr>
                  <w:tcW w:w="1642" w:type="pct"/>
                </w:tcPr>
                <w:p w14:paraId="1FB152EF" w14:textId="77777777" w:rsidR="00B52068" w:rsidRPr="00E55E72" w:rsidRDefault="00B52068" w:rsidP="00B52068">
                  <w:pPr>
                    <w:spacing w:after="60"/>
                    <w:rPr>
                      <w:iCs/>
                      <w:sz w:val="20"/>
                    </w:rPr>
                  </w:pPr>
                  <w:r w:rsidRPr="00E55E72">
                    <w:rPr>
                      <w:iCs/>
                      <w:sz w:val="20"/>
                    </w:rPr>
                    <w:t>75 days before the start of the proposed Outage</w:t>
                  </w:r>
                </w:p>
              </w:tc>
            </w:tr>
          </w:tbl>
          <w:p w14:paraId="2C834A13" w14:textId="77777777" w:rsidR="00C53F6C" w:rsidRPr="00E55E72" w:rsidRDefault="00C53F6C" w:rsidP="0030090B"/>
          <w:p w14:paraId="43BD72E0" w14:textId="77777777" w:rsidR="00C53F6C" w:rsidRPr="00E55E72" w:rsidRDefault="00C53F6C" w:rsidP="0030090B">
            <w:pPr>
              <w:spacing w:after="240"/>
              <w:ind w:left="720" w:hanging="720"/>
              <w:rPr>
                <w:iCs/>
              </w:rPr>
            </w:pPr>
            <w:r w:rsidRPr="00E55E72">
              <w:rPr>
                <w:iCs/>
              </w:rPr>
              <w:t>(2)</w:t>
            </w:r>
            <w:r w:rsidRPr="00E55E72">
              <w:rPr>
                <w:iCs/>
              </w:rPr>
              <w:tab/>
              <w:t xml:space="preserve">For Outages scheduled at least three days before the scheduled start date of the proposed Outage, ERCOT shall make reasonable attempts to accommodate unusual </w:t>
            </w:r>
            <w:r w:rsidRPr="00E55E72">
              <w:rPr>
                <w:iCs/>
              </w:rPr>
              <w:lastRenderedPageBreak/>
              <w:t>circumstances that support TSP and DCTO requests for approval earlier than required by the schedule above.</w:t>
            </w:r>
          </w:p>
          <w:p w14:paraId="55ECC926" w14:textId="77777777" w:rsidR="00C53F6C" w:rsidRPr="00E55E72" w:rsidRDefault="00C53F6C" w:rsidP="0030090B">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ins w:id="95" w:author="ERCOT" w:date="2025-02-24T09:12:00Z">
              <w:r w:rsidR="00B52068">
                <w:rPr>
                  <w:iCs/>
                </w:rPr>
                <w:t xml:space="preserve">  </w:t>
              </w:r>
            </w:ins>
            <w:ins w:id="96" w:author="ERCOT" w:date="2025-05-22T16:38:00Z">
              <w:r w:rsidR="00320402" w:rsidRPr="00377CC8">
                <w:t>Furthermore, in its sole discretion, ERCOT may approve</w:t>
              </w:r>
            </w:ins>
            <w:ins w:id="97" w:author="ERCOT" w:date="2025-05-27T07:33:00Z">
              <w:r w:rsidR="00ED77D6">
                <w:t xml:space="preserve"> proposed</w:t>
              </w:r>
            </w:ins>
            <w:ins w:id="98" w:author="ERCOT" w:date="2025-05-22T16:38:00Z">
              <w:r w:rsidR="00320402" w:rsidRPr="00377CC8">
                <w:t xml:space="preserve"> Outage durations that exceed the maximum durations prescribed in the table above.</w:t>
              </w:r>
            </w:ins>
          </w:p>
          <w:p w14:paraId="77EDA578" w14:textId="77777777" w:rsidR="00C53F6C" w:rsidRPr="008F5377" w:rsidRDefault="00C53F6C" w:rsidP="0030090B">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47B6ED07" w14:textId="77777777" w:rsidR="00C53F6C" w:rsidRDefault="00C53F6C" w:rsidP="00C53F6C">
      <w:pPr>
        <w:rPr>
          <w:ins w:id="99" w:author="ERCOT" w:date="2025-02-24T09:13:00Z"/>
        </w:rPr>
      </w:pPr>
    </w:p>
    <w:p w14:paraId="4FB00F44" w14:textId="77777777" w:rsidR="00B6057C" w:rsidRDefault="00B6057C" w:rsidP="00B6057C">
      <w:pPr>
        <w:pStyle w:val="H3"/>
        <w:spacing w:before="480"/>
      </w:pPr>
      <w:bookmarkStart w:id="100" w:name="_Toc189040095"/>
      <w:r>
        <w:t>3.1.6</w:t>
      </w:r>
      <w:r>
        <w:tab/>
        <w:t>Outages of Resources Other than Reliability Resources</w:t>
      </w:r>
      <w:bookmarkEnd w:id="100"/>
    </w:p>
    <w:p w14:paraId="304688DC" w14:textId="77777777" w:rsidR="00B6057C" w:rsidRPr="00377CC8" w:rsidRDefault="00B6057C" w:rsidP="00B6057C">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CFD1BA4" w14:textId="77777777" w:rsidR="00B6057C" w:rsidRPr="00377CC8" w:rsidRDefault="00B6057C" w:rsidP="00B6057C">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51A3380" w14:textId="77777777" w:rsidR="00B6057C" w:rsidRDefault="00B6057C" w:rsidP="00B6057C">
      <w:pPr>
        <w:spacing w:after="240"/>
        <w:ind w:left="1440" w:hanging="720"/>
        <w:rPr>
          <w:ins w:id="101" w:author="ERCOT" w:date="2025-02-24T09:14:00Z"/>
          <w:iCs/>
        </w:rPr>
      </w:pPr>
      <w:r w:rsidRPr="00377CC8">
        <w:t>(a)</w:t>
      </w:r>
      <w:r w:rsidRPr="00377CC8">
        <w:tab/>
      </w:r>
      <w:r w:rsidRPr="00377CC8">
        <w:rPr>
          <w:iCs/>
        </w:rPr>
        <w:t xml:space="preserve">ERCOT shall approve a requested Outage plan for a Resource other than a Reliability Resource if the proposed approval would not cause the aggregate MW of Resource Outages to exceed the </w:t>
      </w:r>
      <w:del w:id="102" w:author="ERCOT" w:date="2025-04-19T10:40:00Z">
        <w:r w:rsidRPr="00377CC8" w:rsidDel="0084424B">
          <w:rPr>
            <w:iCs/>
          </w:rPr>
          <w:delText xml:space="preserve">Maximum Daily </w:delText>
        </w:r>
      </w:del>
      <w:r w:rsidRPr="00377CC8">
        <w:rPr>
          <w:iCs/>
        </w:rPr>
        <w:t xml:space="preserve">Resource Planned Outage </w:t>
      </w:r>
      <w:del w:id="103" w:author="ERCOT" w:date="2025-04-19T10:40:00Z">
        <w:r w:rsidRPr="00377CC8" w:rsidDel="0084424B">
          <w:rPr>
            <w:iCs/>
          </w:rPr>
          <w:delText xml:space="preserve">Capacity </w:delText>
        </w:r>
      </w:del>
      <w:ins w:id="104" w:author="ERCOT" w:date="2025-04-19T10:40:00Z">
        <w:r w:rsidR="0084424B">
          <w:rPr>
            <w:iCs/>
          </w:rPr>
          <w:t>Limit</w:t>
        </w:r>
      </w:ins>
      <w:ins w:id="105" w:author="ERCOT" w:date="2025-04-19T10:42:00Z">
        <w:r w:rsidR="0084424B">
          <w:rPr>
            <w:iCs/>
          </w:rPr>
          <w:t xml:space="preserve"> (RPOL)</w:t>
        </w:r>
      </w:ins>
      <w:ins w:id="106" w:author="ERCOT" w:date="2025-04-19T10:40:00Z">
        <w:r w:rsidR="0084424B">
          <w:rPr>
            <w:iCs/>
          </w:rPr>
          <w:t xml:space="preserve"> </w:t>
        </w:r>
      </w:ins>
      <w:r w:rsidRPr="00377CC8">
        <w:rPr>
          <w:iCs/>
        </w:rPr>
        <w:t>at any point during the duration of the proposed Resource Outage, taking into consideration all previously approved Resource Outages.</w:t>
      </w:r>
    </w:p>
    <w:p w14:paraId="493695EF" w14:textId="77777777" w:rsidR="00B6057C" w:rsidRPr="00377CC8" w:rsidDel="0084424B" w:rsidRDefault="00B6057C" w:rsidP="00B6057C">
      <w:pPr>
        <w:spacing w:after="240"/>
        <w:ind w:left="1440" w:hanging="720"/>
        <w:rPr>
          <w:del w:id="107" w:author="ERCOT" w:date="2025-04-19T10:40:00Z"/>
          <w:iCs/>
        </w:rPr>
      </w:pPr>
    </w:p>
    <w:p w14:paraId="4E22C2E5" w14:textId="77777777" w:rsidR="00B6057C" w:rsidRPr="00377CC8" w:rsidRDefault="00B6057C" w:rsidP="00B6057C">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269BB990" w14:textId="77777777" w:rsidR="00B6057C" w:rsidRPr="00377CC8" w:rsidRDefault="00B6057C" w:rsidP="00B6057C">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3F2A9225" w14:textId="77777777" w:rsidR="00B6057C" w:rsidRPr="00377CC8" w:rsidRDefault="00B6057C" w:rsidP="00B6057C">
      <w:pPr>
        <w:spacing w:after="240"/>
        <w:ind w:left="1440" w:hanging="720"/>
      </w:pPr>
      <w:r w:rsidRPr="00377CC8">
        <w:t>(b)</w:t>
      </w:r>
      <w:r w:rsidRPr="00377CC8">
        <w:tab/>
        <w:t>ERCOT shall approve Planned Outage plans, except that:</w:t>
      </w:r>
    </w:p>
    <w:p w14:paraId="5F355E32" w14:textId="77777777" w:rsidR="00B6057C" w:rsidRPr="00377CC8" w:rsidRDefault="00B6057C" w:rsidP="00B6057C">
      <w:pPr>
        <w:spacing w:after="240"/>
        <w:ind w:left="2160" w:hanging="720"/>
        <w:rPr>
          <w:bCs/>
        </w:rPr>
      </w:pPr>
      <w:r w:rsidRPr="00377CC8">
        <w:lastRenderedPageBreak/>
        <w:t>(i)</w:t>
      </w:r>
      <w:r w:rsidRPr="00377CC8">
        <w:tab/>
        <w:t xml:space="preserve">ERCOT shall reject an Outage plan if the proposed Outage would cause the aggregate MW of Resource Outages to exceed the </w:t>
      </w:r>
      <w:del w:id="108" w:author="ERCOT" w:date="2025-04-19T10:41:00Z">
        <w:r w:rsidRPr="00377CC8" w:rsidDel="0084424B">
          <w:delText xml:space="preserve">Maximum Daily </w:delText>
        </w:r>
      </w:del>
      <w:del w:id="109" w:author="ERCOT" w:date="2025-04-19T10:43:00Z">
        <w:r w:rsidRPr="00377CC8" w:rsidDel="0084424B">
          <w:delText>Resource Planned Outage Capacity</w:delText>
        </w:r>
        <w:r w:rsidRPr="00377CC8" w:rsidDel="0084424B">
          <w:rPr>
            <w:bCs/>
          </w:rPr>
          <w:delText xml:space="preserve"> </w:delText>
        </w:r>
      </w:del>
      <w:ins w:id="110" w:author="ERCOT" w:date="2025-04-19T10:43:00Z">
        <w:r w:rsidR="0084424B">
          <w:rPr>
            <w:bCs/>
          </w:rPr>
          <w:t xml:space="preserve">RPOL </w:t>
        </w:r>
      </w:ins>
      <w:r w:rsidRPr="00377CC8">
        <w:rPr>
          <w:bCs/>
        </w:rPr>
        <w:t>at any point during the duration of the proposed Outage; and</w:t>
      </w:r>
      <w:r w:rsidRPr="00377CC8">
        <w:t xml:space="preserve"> </w:t>
      </w:r>
    </w:p>
    <w:p w14:paraId="1D6B8C51" w14:textId="77777777" w:rsidR="00B6057C" w:rsidRPr="00377CC8" w:rsidRDefault="00B6057C" w:rsidP="00B6057C">
      <w:pPr>
        <w:spacing w:after="240"/>
        <w:ind w:left="2160" w:hanging="720"/>
      </w:pPr>
      <w:r w:rsidRPr="00377CC8">
        <w:t>(ii</w:t>
      </w:r>
      <w:ins w:id="111" w:author="ERCOT" w:date="2025-02-24T09:21:00Z">
        <w:r w:rsidR="003A752F">
          <w:t>i</w:t>
        </w:r>
      </w:ins>
      <w:r w:rsidRPr="00377CC8">
        <w:t>)</w:t>
      </w:r>
      <w:r w:rsidRPr="00377CC8">
        <w:tab/>
        <w:t>ERCOT shall reject an Outage plan if it will impair ERCOT’s ability to meet applicable reliability standards, taking into consideration all previously approved and accepted Outages, and other solutions cannot be exercised.</w:t>
      </w:r>
    </w:p>
    <w:p w14:paraId="41F2C556" w14:textId="77777777" w:rsidR="00B6057C" w:rsidRPr="00377CC8" w:rsidRDefault="00B6057C" w:rsidP="00B6057C">
      <w:pPr>
        <w:spacing w:after="240"/>
        <w:ind w:left="720" w:hanging="720"/>
      </w:pPr>
      <w:r w:rsidRPr="00377CC8">
        <w:t>(4)</w:t>
      </w:r>
      <w:r w:rsidRPr="00377CC8">
        <w:tab/>
        <w:t>The Resource Entity shall not begin a Planned Outage unless it has received approval of its proposed Outage plan.</w:t>
      </w:r>
    </w:p>
    <w:p w14:paraId="198939C7" w14:textId="77777777" w:rsidR="00B6057C" w:rsidRPr="00377CC8" w:rsidRDefault="00B6057C" w:rsidP="00B6057C">
      <w:pPr>
        <w:spacing w:after="240"/>
        <w:ind w:left="720" w:hanging="720"/>
      </w:pPr>
      <w:r w:rsidRPr="00377CC8">
        <w:t>(5)</w:t>
      </w:r>
      <w:r w:rsidRPr="00377CC8">
        <w:tab/>
        <w:t xml:space="preserve">ERCOT shall accept Forced Outage plans. </w:t>
      </w:r>
    </w:p>
    <w:p w14:paraId="407A5059" w14:textId="77777777" w:rsidR="00B6057C" w:rsidRPr="00377CC8" w:rsidRDefault="00B6057C" w:rsidP="00B6057C">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2F6943FE" w14:textId="77777777" w:rsidR="00B6057C" w:rsidRDefault="00B6057C" w:rsidP="00B6057C">
      <w:pPr>
        <w:pStyle w:val="BodyTextNumbered"/>
        <w:rPr>
          <w:ins w:id="112" w:author="ERCOT" w:date="2025-02-24T09:17:00Z"/>
        </w:rPr>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xml:space="preserve">) of the Public Utility Regulatory Act (PURA), </w:t>
      </w:r>
      <w:bookmarkStart w:id="113" w:name="_Hlk198897904"/>
      <w:r>
        <w:t xml:space="preserve">TEX. UTIL. CODE ANN. </w:t>
      </w:r>
      <w:bookmarkEnd w:id="113"/>
      <w:r>
        <w:t>§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t>.</w:t>
      </w:r>
    </w:p>
    <w:p w14:paraId="7462430F" w14:textId="77777777" w:rsidR="00B5015F" w:rsidRDefault="00B6057C" w:rsidP="00B6057C">
      <w:pPr>
        <w:pStyle w:val="BodyTextNumbered"/>
        <w:rPr>
          <w:ins w:id="114" w:author="ERCOT" w:date="2025-02-25T22:31:00Z"/>
        </w:rPr>
      </w:pPr>
      <w:ins w:id="115" w:author="ERCOT" w:date="2025-02-24T09:17:00Z">
        <w:r>
          <w:t>(8)</w:t>
        </w:r>
        <w:r>
          <w:tab/>
        </w:r>
        <w:r w:rsidRPr="00377CC8">
          <w:t xml:space="preserve">Notwithstanding any other provision in this Section, </w:t>
        </w:r>
        <w:r>
          <w:t>ERCOT may</w:t>
        </w:r>
      </w:ins>
      <w:ins w:id="116" w:author="ERCOT" w:date="2025-05-23T12:30:00Z">
        <w:r w:rsidR="00F7091B">
          <w:t>, in its sole discretion,</w:t>
        </w:r>
      </w:ins>
      <w:ins w:id="117" w:author="ERCOT" w:date="2025-02-24T09:17:00Z">
        <w:r>
          <w:t xml:space="preserve"> approve a requested Outage plan that would cause the aggregate MW of Resource Outages to exceed the </w:t>
        </w:r>
      </w:ins>
      <w:ins w:id="118" w:author="ERCOT" w:date="2025-05-20T13:28:00Z">
        <w:r w:rsidR="00C82E6C">
          <w:t>R</w:t>
        </w:r>
      </w:ins>
      <w:ins w:id="119" w:author="ERCOT" w:date="2025-03-13T11:57:00Z">
        <w:r w:rsidR="0005360E">
          <w:t xml:space="preserve">POL </w:t>
        </w:r>
      </w:ins>
      <w:ins w:id="120" w:author="ERCOT" w:date="2025-02-24T09:17:00Z">
        <w:r>
          <w:t xml:space="preserve">at any point during the duration of the proposed Resource Outage </w:t>
        </w:r>
      </w:ins>
      <w:ins w:id="121" w:author="ERCOT" w:date="2025-05-23T12:59:00Z">
        <w:r w:rsidR="002A68CF">
          <w:t xml:space="preserve">and </w:t>
        </w:r>
      </w:ins>
      <w:ins w:id="122" w:author="ERCOT" w:date="2025-05-23T13:08:00Z">
        <w:r w:rsidR="00005262">
          <w:t>ERCOT determines that any of the following apply</w:t>
        </w:r>
      </w:ins>
      <w:ins w:id="123" w:author="ERCOT" w:date="2025-02-25T22:33:00Z">
        <w:r w:rsidR="00B5015F">
          <w:t>:</w:t>
        </w:r>
      </w:ins>
    </w:p>
    <w:p w14:paraId="78B383D7" w14:textId="77777777" w:rsidR="00B6057C" w:rsidRDefault="00B5015F">
      <w:pPr>
        <w:pStyle w:val="BodyTextNumbered"/>
        <w:ind w:left="1267" w:hanging="547"/>
        <w:rPr>
          <w:ins w:id="124" w:author="ERCOT" w:date="2025-05-05T22:14:00Z"/>
        </w:rPr>
      </w:pPr>
      <w:ins w:id="125" w:author="ERCOT" w:date="2025-02-25T22:31:00Z">
        <w:r>
          <w:t>(a)</w:t>
        </w:r>
        <w:r>
          <w:tab/>
        </w:r>
      </w:ins>
      <w:ins w:id="126" w:author="ERCOT" w:date="2025-02-25T22:33:00Z">
        <w:r>
          <w:t>T</w:t>
        </w:r>
      </w:ins>
      <w:ins w:id="127" w:author="ERCOT" w:date="2025-02-24T09:17:00Z">
        <w:r w:rsidR="00B6057C">
          <w:t xml:space="preserve">he </w:t>
        </w:r>
      </w:ins>
      <w:ins w:id="128" w:author="ERCOT" w:date="2025-05-23T12:33:00Z">
        <w:r w:rsidR="00F7091B">
          <w:t>Resource cannot oper</w:t>
        </w:r>
      </w:ins>
      <w:ins w:id="129" w:author="ERCOT" w:date="2025-05-23T12:34:00Z">
        <w:r w:rsidR="00F7091B">
          <w:t xml:space="preserve">ate </w:t>
        </w:r>
      </w:ins>
      <w:ins w:id="130" w:author="ERCOT" w:date="2025-02-24T09:17:00Z">
        <w:r w:rsidR="00B6057C">
          <w:t xml:space="preserve">due to </w:t>
        </w:r>
      </w:ins>
      <w:ins w:id="131" w:author="ERCOT" w:date="2025-02-25T22:34:00Z">
        <w:r>
          <w:t>unavailable fuel supply such as gas pipeline outages;</w:t>
        </w:r>
      </w:ins>
      <w:ins w:id="132" w:author="ERCOT" w:date="2025-02-25T22:39:00Z">
        <w:r>
          <w:t xml:space="preserve"> </w:t>
        </w:r>
      </w:ins>
    </w:p>
    <w:p w14:paraId="19D5D6CE" w14:textId="77777777" w:rsidR="008A227C" w:rsidRDefault="008A227C" w:rsidP="006418A0">
      <w:pPr>
        <w:pStyle w:val="BodyTextNumbered"/>
        <w:ind w:left="1267" w:hanging="547"/>
        <w:rPr>
          <w:ins w:id="133" w:author="ERCOT" w:date="2025-02-25T22:34:00Z"/>
        </w:rPr>
      </w:pPr>
      <w:ins w:id="134" w:author="ERCOT" w:date="2025-05-05T22:14:00Z">
        <w:r>
          <w:t>(b)</w:t>
        </w:r>
        <w:r>
          <w:tab/>
          <w:t xml:space="preserve">The </w:t>
        </w:r>
      </w:ins>
      <w:ins w:id="135" w:author="ERCOT" w:date="2025-05-23T12:37:00Z">
        <w:r w:rsidR="00F7091B">
          <w:t xml:space="preserve">Resource must take an Outage </w:t>
        </w:r>
      </w:ins>
      <w:ins w:id="136" w:author="ERCOT" w:date="2025-05-05T22:14:00Z">
        <w:r>
          <w:t xml:space="preserve">to </w:t>
        </w:r>
      </w:ins>
      <w:ins w:id="137" w:author="ERCOT" w:date="2025-05-23T12:37:00Z">
        <w:r w:rsidR="00F7091B">
          <w:t xml:space="preserve">effectuate a </w:t>
        </w:r>
      </w:ins>
      <w:ins w:id="138" w:author="ERCOT" w:date="2025-05-05T22:14:00Z">
        <w:r>
          <w:t>fuel source conver</w:t>
        </w:r>
      </w:ins>
      <w:ins w:id="139" w:author="ERCOT" w:date="2025-05-05T22:15:00Z">
        <w:r>
          <w:t xml:space="preserve">sion and does not meet the requirements of submitting the notification of </w:t>
        </w:r>
      </w:ins>
      <w:ins w:id="140" w:author="ERCOT" w:date="2025-05-22T13:38:00Z">
        <w:r w:rsidR="001B7F43">
          <w:t>S</w:t>
        </w:r>
      </w:ins>
      <w:ins w:id="141" w:author="ERCOT" w:date="2025-05-05T22:15:00Z">
        <w:r>
          <w:t>uspension of Operations of</w:t>
        </w:r>
      </w:ins>
      <w:ins w:id="142" w:author="ERCOT" w:date="2025-05-05T22:16:00Z">
        <w:r>
          <w:t xml:space="preserve"> a Generat</w:t>
        </w:r>
      </w:ins>
      <w:ins w:id="143" w:author="ERCOT" w:date="2025-05-22T13:38:00Z">
        <w:r w:rsidR="001B7F43">
          <w:t>ion</w:t>
        </w:r>
      </w:ins>
      <w:ins w:id="144" w:author="ERCOT" w:date="2025-05-05T22:16:00Z">
        <w:r>
          <w:t xml:space="preserve"> Resource;</w:t>
        </w:r>
      </w:ins>
    </w:p>
    <w:p w14:paraId="3B9E4E84" w14:textId="77777777" w:rsidR="00B5015F" w:rsidRDefault="00B5015F" w:rsidP="00B5015F">
      <w:pPr>
        <w:pStyle w:val="BodyTextNumbered"/>
        <w:ind w:left="1267" w:hanging="547"/>
        <w:rPr>
          <w:ins w:id="145" w:author="ERCOT" w:date="2025-02-25T22:43:00Z"/>
        </w:rPr>
      </w:pPr>
      <w:ins w:id="146" w:author="ERCOT" w:date="2025-02-25T22:34:00Z">
        <w:r>
          <w:t>(</w:t>
        </w:r>
      </w:ins>
      <w:ins w:id="147" w:author="ERCOT" w:date="2025-05-05T22:20:00Z">
        <w:r w:rsidR="002C65B4">
          <w:t>c</w:t>
        </w:r>
      </w:ins>
      <w:ins w:id="148" w:author="ERCOT" w:date="2025-02-25T22:34:00Z">
        <w:r>
          <w:t>)</w:t>
        </w:r>
        <w:r>
          <w:tab/>
        </w:r>
      </w:ins>
      <w:ins w:id="149" w:author="ERCOT" w:date="2025-02-25T22:35:00Z">
        <w:r>
          <w:t xml:space="preserve">The </w:t>
        </w:r>
      </w:ins>
      <w:ins w:id="150" w:author="ERCOT" w:date="2025-05-23T12:37:00Z">
        <w:r w:rsidR="00F7091B">
          <w:t>Re</w:t>
        </w:r>
      </w:ins>
      <w:ins w:id="151" w:author="ERCOT" w:date="2025-05-23T12:38:00Z">
        <w:r w:rsidR="00F7091B">
          <w:t xml:space="preserve">source will be </w:t>
        </w:r>
      </w:ins>
      <w:ins w:id="152" w:author="ERCOT" w:date="2025-05-23T12:39:00Z">
        <w:r w:rsidR="00F7091B">
          <w:t>unable to oper</w:t>
        </w:r>
      </w:ins>
      <w:ins w:id="153" w:author="ERCOT" w:date="2025-05-23T12:40:00Z">
        <w:r w:rsidR="00F7091B">
          <w:t xml:space="preserve">ate </w:t>
        </w:r>
      </w:ins>
      <w:ins w:id="154" w:author="ERCOT" w:date="2025-05-23T13:01:00Z">
        <w:r w:rsidR="002A68CF">
          <w:t>due to</w:t>
        </w:r>
      </w:ins>
      <w:ins w:id="155" w:author="ERCOT" w:date="2025-05-23T12:38:00Z">
        <w:r w:rsidR="00F7091B">
          <w:t xml:space="preserve"> a </w:t>
        </w:r>
      </w:ins>
      <w:ins w:id="156" w:author="ERCOT" w:date="2025-05-23T12:39:00Z">
        <w:r w:rsidR="00F7091B">
          <w:t>Planned T</w:t>
        </w:r>
      </w:ins>
      <w:ins w:id="157" w:author="ERCOT" w:date="2025-05-23T12:38:00Z">
        <w:r w:rsidR="00F7091B">
          <w:t>ransmis</w:t>
        </w:r>
      </w:ins>
      <w:ins w:id="158" w:author="ERCOT" w:date="2025-05-23T12:39:00Z">
        <w:r w:rsidR="00F7091B">
          <w:t xml:space="preserve">sion Outage </w:t>
        </w:r>
      </w:ins>
      <w:ins w:id="159" w:author="ERCOT" w:date="2025-05-23T13:01:00Z">
        <w:r w:rsidR="002A68CF">
          <w:t xml:space="preserve">that is </w:t>
        </w:r>
      </w:ins>
      <w:ins w:id="160" w:author="ERCOT" w:date="2025-05-23T12:39:00Z">
        <w:r w:rsidR="00F7091B">
          <w:t xml:space="preserve">needed </w:t>
        </w:r>
      </w:ins>
      <w:ins w:id="161" w:author="ERCOT" w:date="2025-02-25T22:35:00Z">
        <w:r>
          <w:t xml:space="preserve">to support the </w:t>
        </w:r>
      </w:ins>
      <w:ins w:id="162" w:author="ERCOT" w:date="2025-02-25T22:36:00Z">
        <w:r>
          <w:t xml:space="preserve">interconnection of </w:t>
        </w:r>
      </w:ins>
      <w:ins w:id="163" w:author="ERCOT" w:date="2025-05-22T13:38:00Z">
        <w:r w:rsidR="001B7F43">
          <w:t xml:space="preserve">a </w:t>
        </w:r>
      </w:ins>
      <w:ins w:id="164" w:author="ERCOT" w:date="2025-02-25T22:36:00Z">
        <w:r>
          <w:t xml:space="preserve">new facility </w:t>
        </w:r>
      </w:ins>
      <w:ins w:id="165" w:author="ERCOT" w:date="2025-02-25T22:37:00Z">
        <w:r>
          <w:t xml:space="preserve">as described in the </w:t>
        </w:r>
      </w:ins>
      <w:ins w:id="166" w:author="ERCOT" w:date="2025-02-25T22:38:00Z">
        <w:r w:rsidRPr="00B5015F">
          <w:t>Public Utility Regulatory Act (PURA)</w:t>
        </w:r>
      </w:ins>
      <w:ins w:id="167" w:author="ERCOT" w:date="2025-05-23T13:04:00Z">
        <w:r w:rsidR="00F36743">
          <w:t>,</w:t>
        </w:r>
        <w:r w:rsidR="00F36743" w:rsidRPr="00F36743">
          <w:t xml:space="preserve"> </w:t>
        </w:r>
        <w:r w:rsidR="00F36743">
          <w:t xml:space="preserve">TEX. UTIL. CODE ANN. </w:t>
        </w:r>
      </w:ins>
      <w:ins w:id="168" w:author="ERCOT" w:date="2025-02-25T22:38:00Z">
        <w:del w:id="169" w:author="ERCOT" w:date="2025-05-23T13:04:00Z">
          <w:r w:rsidRPr="00B5015F" w:rsidDel="00F36743">
            <w:delText xml:space="preserve"> </w:delText>
          </w:r>
        </w:del>
        <w:r w:rsidRPr="00B5015F">
          <w:t>§ 3</w:t>
        </w:r>
      </w:ins>
      <w:ins w:id="170" w:author="ERCOT" w:date="2025-02-25T22:39:00Z">
        <w:r>
          <w:t>5</w:t>
        </w:r>
      </w:ins>
      <w:ins w:id="171" w:author="ERCOT" w:date="2025-02-25T22:38:00Z">
        <w:r w:rsidRPr="00B5015F">
          <w:t>.</w:t>
        </w:r>
      </w:ins>
      <w:ins w:id="172" w:author="ERCOT" w:date="2025-02-25T22:39:00Z">
        <w:r>
          <w:t>005(d)</w:t>
        </w:r>
      </w:ins>
      <w:ins w:id="173" w:author="ERCOT 081825" w:date="2025-08-13T10:09:00Z">
        <w:r w:rsidR="00DF76E4">
          <w:t xml:space="preserve"> or to support the transmission improvements that are needed to mitigate cascading, </w:t>
        </w:r>
      </w:ins>
      <w:ins w:id="174" w:author="ERCOT 081825" w:date="2025-08-13T10:10:00Z">
        <w:r w:rsidR="00DF76E4">
          <w:t>instability, or uncontrolled islanding</w:t>
        </w:r>
      </w:ins>
      <w:ins w:id="175" w:author="ERCOT" w:date="2025-02-25T22:43:00Z">
        <w:r w:rsidR="00AF4B06">
          <w:t>;</w:t>
        </w:r>
      </w:ins>
      <w:ins w:id="176" w:author="ERCOT" w:date="2025-02-25T22:47:00Z">
        <w:r w:rsidR="00AF4B06">
          <w:t xml:space="preserve"> </w:t>
        </w:r>
      </w:ins>
      <w:ins w:id="177" w:author="ERCOT" w:date="2025-05-05T22:14:00Z">
        <w:r w:rsidR="008A227C">
          <w:t>or</w:t>
        </w:r>
      </w:ins>
    </w:p>
    <w:p w14:paraId="4336E1D7" w14:textId="77777777" w:rsidR="00AF4B06" w:rsidRDefault="00AF4B06" w:rsidP="006418A0">
      <w:pPr>
        <w:pStyle w:val="BodyTextNumbered"/>
        <w:ind w:left="1267" w:hanging="547"/>
      </w:pPr>
      <w:ins w:id="178" w:author="ERCOT" w:date="2025-02-25T22:43:00Z">
        <w:r>
          <w:t>(</w:t>
        </w:r>
      </w:ins>
      <w:ins w:id="179" w:author="ERCOT" w:date="2025-05-05T22:20:00Z">
        <w:r w:rsidR="002C65B4">
          <w:t>d</w:t>
        </w:r>
      </w:ins>
      <w:ins w:id="180" w:author="ERCOT" w:date="2025-02-25T22:43:00Z">
        <w:r>
          <w:t>)</w:t>
        </w:r>
        <w:r>
          <w:tab/>
          <w:t xml:space="preserve">The </w:t>
        </w:r>
      </w:ins>
      <w:ins w:id="181" w:author="ERCOT" w:date="2025-05-23T12:40:00Z">
        <w:r w:rsidR="00F7091B">
          <w:t xml:space="preserve">Resource </w:t>
        </w:r>
      </w:ins>
      <w:ins w:id="182" w:author="ERCOT" w:date="2025-05-23T13:05:00Z">
        <w:r w:rsidR="00F36743">
          <w:t xml:space="preserve">must </w:t>
        </w:r>
      </w:ins>
      <w:ins w:id="183" w:author="ERCOT" w:date="2025-02-25T22:47:00Z">
        <w:r>
          <w:t>take</w:t>
        </w:r>
      </w:ins>
      <w:ins w:id="184" w:author="ERCOT" w:date="2025-05-23T13:06:00Z">
        <w:r w:rsidR="00F36743">
          <w:t xml:space="preserve"> </w:t>
        </w:r>
      </w:ins>
      <w:ins w:id="185" w:author="ERCOT" w:date="2025-05-23T12:43:00Z">
        <w:r w:rsidR="00BD5C48">
          <w:t xml:space="preserve">an Outage to </w:t>
        </w:r>
      </w:ins>
      <w:ins w:id="186" w:author="ERCOT" w:date="2025-05-22T14:21:00Z">
        <w:r w:rsidR="00A375E2">
          <w:t>make improvements</w:t>
        </w:r>
      </w:ins>
      <w:ins w:id="187" w:author="ERCOT" w:date="2025-02-25T22:47:00Z">
        <w:r>
          <w:t xml:space="preserve"> </w:t>
        </w:r>
      </w:ins>
      <w:ins w:id="188" w:author="ERCOT" w:date="2025-05-23T12:42:00Z">
        <w:r w:rsidR="00BD5C48">
          <w:t xml:space="preserve">necessary </w:t>
        </w:r>
      </w:ins>
      <w:ins w:id="189" w:author="ERCOT" w:date="2025-02-25T22:47:00Z">
        <w:r>
          <w:t xml:space="preserve">to </w:t>
        </w:r>
      </w:ins>
      <w:ins w:id="190" w:author="ERCOT" w:date="2025-02-25T22:44:00Z">
        <w:r>
          <w:t xml:space="preserve">meet </w:t>
        </w:r>
      </w:ins>
      <w:ins w:id="191" w:author="ERCOT" w:date="2025-02-25T22:47:00Z">
        <w:r>
          <w:t xml:space="preserve">state or federal </w:t>
        </w:r>
      </w:ins>
      <w:ins w:id="192" w:author="ERCOT" w:date="2025-02-25T22:44:00Z">
        <w:r>
          <w:t>regulatory</w:t>
        </w:r>
      </w:ins>
      <w:ins w:id="193" w:author="ERCOT" w:date="2025-02-25T22:47:00Z">
        <w:r>
          <w:t xml:space="preserve"> environmental requirements</w:t>
        </w:r>
      </w:ins>
      <w:ins w:id="194" w:author="ERCOT" w:date="2025-05-22T14:01:00Z">
        <w:r w:rsidR="00816F65">
          <w:t xml:space="preserve"> </w:t>
        </w:r>
      </w:ins>
      <w:ins w:id="195" w:author="ERCOT" w:date="2025-05-23T13:05:00Z">
        <w:r w:rsidR="00F36743">
          <w:t>that would</w:t>
        </w:r>
      </w:ins>
      <w:ins w:id="196" w:author="ERCOT" w:date="2025-05-22T14:01:00Z">
        <w:r w:rsidR="00816F65">
          <w:t xml:space="preserve"> </w:t>
        </w:r>
      </w:ins>
      <w:ins w:id="197" w:author="ERCOT" w:date="2025-05-23T13:06:00Z">
        <w:r w:rsidR="00F36743">
          <w:t xml:space="preserve">otherwise </w:t>
        </w:r>
      </w:ins>
      <w:ins w:id="198" w:author="ERCOT" w:date="2025-05-22T14:01:00Z">
        <w:r w:rsidR="00816F65">
          <w:t xml:space="preserve">prevent </w:t>
        </w:r>
      </w:ins>
      <w:ins w:id="199" w:author="ERCOT" w:date="2025-05-23T12:44:00Z">
        <w:r w:rsidR="00BD5C48">
          <w:t xml:space="preserve">the Resource </w:t>
        </w:r>
      </w:ins>
      <w:ins w:id="200" w:author="ERCOT" w:date="2025-05-23T13:06:00Z">
        <w:r w:rsidR="00F36743">
          <w:t>from operating</w:t>
        </w:r>
      </w:ins>
      <w:r w:rsidR="00ED77D6">
        <w:t>.</w:t>
      </w:r>
    </w:p>
    <w:p w14:paraId="2B82BE50" w14:textId="77777777" w:rsidR="003A752F" w:rsidRPr="00E7468E" w:rsidRDefault="003A752F" w:rsidP="003A752F">
      <w:pPr>
        <w:pStyle w:val="H4"/>
        <w:rPr>
          <w:b w:val="0"/>
          <w:bCs w:val="0"/>
        </w:rPr>
      </w:pPr>
      <w:bookmarkStart w:id="201" w:name="_Toc400526080"/>
      <w:bookmarkStart w:id="202" w:name="_Toc405534398"/>
      <w:bookmarkStart w:id="203" w:name="_Toc406570411"/>
      <w:bookmarkStart w:id="204" w:name="_Toc410910563"/>
      <w:bookmarkStart w:id="205" w:name="_Toc411840991"/>
      <w:bookmarkStart w:id="206" w:name="_Toc422146953"/>
      <w:bookmarkStart w:id="207" w:name="_Toc433020549"/>
      <w:bookmarkStart w:id="208" w:name="_Toc437261990"/>
      <w:bookmarkStart w:id="209" w:name="_Toc478375161"/>
      <w:bookmarkStart w:id="210" w:name="_Toc189040099"/>
      <w:bookmarkStart w:id="211" w:name="_Toc204048495"/>
      <w:r w:rsidRPr="00E7468E">
        <w:lastRenderedPageBreak/>
        <w:t>3.1.6.4</w:t>
      </w:r>
      <w:r w:rsidRPr="00E7468E">
        <w:tab/>
        <w:t>Approval of Changes to a Resource Outage Plan</w:t>
      </w:r>
      <w:bookmarkEnd w:id="201"/>
      <w:bookmarkEnd w:id="202"/>
      <w:bookmarkEnd w:id="203"/>
      <w:bookmarkEnd w:id="204"/>
      <w:bookmarkEnd w:id="205"/>
      <w:bookmarkEnd w:id="206"/>
      <w:bookmarkEnd w:id="207"/>
      <w:bookmarkEnd w:id="208"/>
      <w:bookmarkEnd w:id="209"/>
      <w:bookmarkEnd w:id="210"/>
      <w:r w:rsidRPr="00E7468E">
        <w:t xml:space="preserve"> </w:t>
      </w:r>
    </w:p>
    <w:p w14:paraId="51CBC84C" w14:textId="77777777" w:rsidR="003A752F" w:rsidRPr="00377CC8" w:rsidRDefault="003A752F" w:rsidP="003A752F">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11CFDF28" w14:textId="77777777" w:rsidR="003A752F" w:rsidRPr="00377CC8" w:rsidRDefault="003A752F" w:rsidP="003A752F">
      <w:pPr>
        <w:spacing w:after="240"/>
        <w:ind w:left="720" w:hanging="720"/>
        <w:rPr>
          <w:iCs/>
        </w:rPr>
      </w:pPr>
      <w:r w:rsidRPr="00377CC8">
        <w:rPr>
          <w:iCs/>
        </w:rPr>
        <w:t>(2)</w:t>
      </w:r>
      <w:r w:rsidRPr="00377CC8">
        <w:rPr>
          <w:iCs/>
        </w:rPr>
        <w:tab/>
        <w:t>A Resource Entity must request approval from ERCOT for all changes to a previously approved Resource Planned Outage.</w:t>
      </w:r>
      <w:ins w:id="212" w:author="ERCOT 081825" w:date="2025-08-13T10:12:00Z">
        <w:r w:rsidR="00DF76E4">
          <w:rPr>
            <w:iCs/>
          </w:rPr>
          <w:t xml:space="preserve">  A Resource Entity must request approval from ERCOT to transfer an approved Resource Planned Outage for a Generation Resource or </w:t>
        </w:r>
        <w:r w:rsidR="00DF76E4" w:rsidRPr="00DF76E4">
          <w:rPr>
            <w:iCs/>
          </w:rPr>
          <w:t>ESR</w:t>
        </w:r>
        <w:r w:rsidR="00DF76E4">
          <w:rPr>
            <w:iCs/>
          </w:rPr>
          <w:t xml:space="preserve"> to another </w:t>
        </w:r>
      </w:ins>
      <w:ins w:id="213" w:author="ERCOT 081825" w:date="2025-08-13T10:15:00Z">
        <w:r w:rsidR="00DF76E4">
          <w:rPr>
            <w:iCs/>
          </w:rPr>
          <w:t>Generation Resource</w:t>
        </w:r>
      </w:ins>
      <w:ins w:id="214" w:author="ERCOT 081825" w:date="2025-08-13T10:12:00Z">
        <w:r w:rsidR="00DF76E4">
          <w:rPr>
            <w:iCs/>
          </w:rPr>
          <w:t xml:space="preserve"> or ESR if both are represented by the same </w:t>
        </w:r>
        <w:r w:rsidR="00DF76E4" w:rsidRPr="00DF76E4">
          <w:rPr>
            <w:iCs/>
          </w:rPr>
          <w:t>QSE</w:t>
        </w:r>
        <w:r w:rsidR="00DF76E4">
          <w:rPr>
            <w:iCs/>
          </w:rPr>
          <w:t>.</w:t>
        </w:r>
      </w:ins>
    </w:p>
    <w:p w14:paraId="6EB0C94F" w14:textId="77777777" w:rsidR="003A752F" w:rsidRPr="00377CC8" w:rsidRDefault="003A752F" w:rsidP="003A752F">
      <w:pPr>
        <w:spacing w:after="240"/>
        <w:ind w:left="1440" w:hanging="720"/>
      </w:pPr>
      <w:r w:rsidRPr="00377CC8">
        <w:t>(a)</w:t>
      </w:r>
      <w:r w:rsidRPr="00377CC8">
        <w:tab/>
        <w:t xml:space="preserve">ERCOT shall approve requests for changes to Resource Planned Outages and Maintenance Outages, except that: </w:t>
      </w:r>
    </w:p>
    <w:p w14:paraId="0F27DC5B" w14:textId="77777777" w:rsidR="003A752F" w:rsidRPr="00377CC8" w:rsidRDefault="003A752F" w:rsidP="003A752F">
      <w:pPr>
        <w:spacing w:after="240"/>
        <w:ind w:left="2160" w:hanging="720"/>
        <w:rPr>
          <w:bCs/>
        </w:rPr>
      </w:pPr>
      <w:r w:rsidRPr="00377CC8">
        <w:t>(i)</w:t>
      </w:r>
      <w:r w:rsidRPr="00377CC8">
        <w:tab/>
        <w:t xml:space="preserve">ERCOT shall reject a Resource Outage plan change request if the proposed approval would cause the aggregate MW of Resource Outages to exceed </w:t>
      </w:r>
      <w:r w:rsidRPr="00111762">
        <w:t xml:space="preserve">the </w:t>
      </w:r>
      <w:del w:id="215" w:author="ERCOT" w:date="2025-05-22T12:29:00Z">
        <w:r w:rsidRPr="00111762" w:rsidDel="0066671A">
          <w:delText>Maximum Daily Resource Planned Outage Capacity</w:delText>
        </w:r>
      </w:del>
      <w:ins w:id="216" w:author="ERCOT" w:date="2025-05-22T12:29:00Z">
        <w:r w:rsidR="0066671A">
          <w:t>RPOL</w:t>
        </w:r>
      </w:ins>
      <w:r w:rsidRPr="00111762">
        <w:rPr>
          <w:bCs/>
        </w:rPr>
        <w:t xml:space="preserve"> at any point</w:t>
      </w:r>
      <w:r w:rsidRPr="00377CC8">
        <w:rPr>
          <w:bCs/>
        </w:rPr>
        <w:t xml:space="preserve"> during the duration of the proposed Resource Outage;</w:t>
      </w:r>
      <w:r w:rsidRPr="00377CC8">
        <w:t xml:space="preserve"> </w:t>
      </w:r>
      <w:r w:rsidRPr="00377CC8">
        <w:rPr>
          <w:bCs/>
        </w:rPr>
        <w:t>and</w:t>
      </w:r>
    </w:p>
    <w:p w14:paraId="073D3DE4" w14:textId="77777777" w:rsidR="003A752F" w:rsidRPr="00377CC8" w:rsidRDefault="003A752F" w:rsidP="003A752F">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537C1B75" w14:textId="77777777" w:rsidR="003A752F" w:rsidRPr="00377CC8" w:rsidRDefault="003A752F" w:rsidP="003A752F">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5B364A38" w14:textId="77777777" w:rsidR="00405344" w:rsidRPr="007B689D" w:rsidRDefault="003A752F" w:rsidP="006418A0">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11"/>
    </w:p>
    <w:p w14:paraId="4CCA23B4" w14:textId="77777777" w:rsidR="00111762" w:rsidRDefault="00111762" w:rsidP="00111762">
      <w:pPr>
        <w:keepNext/>
        <w:widowControl w:val="0"/>
        <w:tabs>
          <w:tab w:val="left" w:pos="1260"/>
        </w:tabs>
        <w:spacing w:before="240" w:after="240"/>
        <w:ind w:left="1267" w:hanging="1267"/>
        <w:outlineLvl w:val="3"/>
        <w:rPr>
          <w:b/>
          <w:bCs/>
          <w:snapToGrid w:val="0"/>
        </w:rPr>
      </w:pPr>
      <w:bookmarkStart w:id="217" w:name="_Toc400526084"/>
      <w:bookmarkStart w:id="218" w:name="_Toc405534402"/>
      <w:bookmarkStart w:id="219" w:name="_Toc406570415"/>
      <w:bookmarkStart w:id="220" w:name="_Toc410910567"/>
      <w:bookmarkStart w:id="221" w:name="_Toc411840995"/>
      <w:bookmarkStart w:id="222" w:name="_Toc422146957"/>
      <w:bookmarkStart w:id="223" w:name="_Toc433020553"/>
      <w:bookmarkStart w:id="224" w:name="_Toc437261994"/>
      <w:bookmarkStart w:id="225" w:name="_Toc478375165"/>
      <w:bookmarkStart w:id="226" w:name="_Toc193984131"/>
      <w:bookmarkStart w:id="227" w:name="_Toc189040108"/>
      <w:r w:rsidRPr="00436E9F">
        <w:rPr>
          <w:b/>
          <w:bCs/>
          <w:snapToGrid w:val="0"/>
        </w:rPr>
        <w:t>3.1.6.8</w:t>
      </w:r>
      <w:r w:rsidRPr="00436E9F">
        <w:rPr>
          <w:b/>
          <w:bCs/>
          <w:snapToGrid w:val="0"/>
        </w:rPr>
        <w:tab/>
        <w:t>Resource Outage Rejection Notice</w:t>
      </w:r>
      <w:bookmarkEnd w:id="217"/>
      <w:bookmarkEnd w:id="218"/>
      <w:bookmarkEnd w:id="219"/>
      <w:bookmarkEnd w:id="220"/>
      <w:bookmarkEnd w:id="221"/>
      <w:bookmarkEnd w:id="222"/>
      <w:bookmarkEnd w:id="223"/>
      <w:bookmarkEnd w:id="224"/>
      <w:bookmarkEnd w:id="225"/>
      <w:bookmarkEnd w:id="226"/>
    </w:p>
    <w:p w14:paraId="01C896AC" w14:textId="77777777" w:rsidR="00111762" w:rsidRPr="00436E9F" w:rsidRDefault="00111762" w:rsidP="00111762">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0748F5A4" w14:textId="77777777" w:rsidR="00111762" w:rsidRPr="00436E9F" w:rsidRDefault="00111762" w:rsidP="00111762">
      <w:pPr>
        <w:spacing w:after="240"/>
        <w:ind w:left="1440" w:hanging="720"/>
      </w:pPr>
      <w:r w:rsidRPr="00436E9F">
        <w:t>(a)</w:t>
      </w:r>
      <w:r w:rsidRPr="00436E9F">
        <w:tab/>
        <w:t>Specific reasons causing the rejection; or</w:t>
      </w:r>
    </w:p>
    <w:p w14:paraId="15044E0E" w14:textId="77777777" w:rsidR="00111762" w:rsidRPr="00436E9F" w:rsidRDefault="00111762" w:rsidP="00111762">
      <w:pPr>
        <w:spacing w:after="240"/>
        <w:ind w:left="1440" w:hanging="720"/>
      </w:pPr>
      <w:r w:rsidRPr="00436E9F">
        <w:lastRenderedPageBreak/>
        <w:t>(b)</w:t>
      </w:r>
      <w:r w:rsidRPr="00436E9F">
        <w:tab/>
        <w:t>Possible remedies or Resource schedule revisions, if any, that might mitigate the basis</w:t>
      </w:r>
      <w:r>
        <w:t xml:space="preserve"> for rejection.</w:t>
      </w:r>
    </w:p>
    <w:p w14:paraId="61331F67" w14:textId="77777777" w:rsidR="00111762" w:rsidRPr="00436E9F" w:rsidRDefault="00111762" w:rsidP="00111762">
      <w:pPr>
        <w:spacing w:after="240"/>
        <w:ind w:left="720" w:hanging="720"/>
        <w:rPr>
          <w:iCs/>
        </w:rPr>
      </w:pPr>
      <w:r w:rsidRPr="00436E9F">
        <w:rPr>
          <w:iCs/>
        </w:rPr>
        <w:t>(2)</w:t>
      </w:r>
      <w:r w:rsidRPr="00436E9F">
        <w:rPr>
          <w:iCs/>
        </w:rPr>
        <w:tab/>
        <w:t>ERCOT may reject a Planned Outage of Resource facilities only:</w:t>
      </w:r>
    </w:p>
    <w:p w14:paraId="0148A972" w14:textId="77777777" w:rsidR="00111762" w:rsidRPr="00436E9F" w:rsidRDefault="00111762" w:rsidP="00111762">
      <w:pPr>
        <w:spacing w:after="240"/>
        <w:ind w:left="1440" w:hanging="720"/>
      </w:pPr>
      <w:r w:rsidRPr="00436E9F">
        <w:t>(a)</w:t>
      </w:r>
      <w:r w:rsidRPr="00436E9F">
        <w:tab/>
        <w:t>To protect the reliability or security of the ERCOT System;</w:t>
      </w:r>
    </w:p>
    <w:p w14:paraId="5B992F50" w14:textId="77777777" w:rsidR="00111762" w:rsidRPr="00436E9F" w:rsidRDefault="00111762" w:rsidP="00111762">
      <w:pPr>
        <w:spacing w:after="240"/>
        <w:ind w:left="1440" w:hanging="720"/>
      </w:pPr>
      <w:r w:rsidRPr="00436E9F">
        <w:t>(b)</w:t>
      </w:r>
      <w:r w:rsidRPr="00436E9F">
        <w:tab/>
        <w:t>Due to insufficient information regarding the Outage;</w:t>
      </w:r>
    </w:p>
    <w:p w14:paraId="1EB8F30C" w14:textId="77777777" w:rsidR="00111762" w:rsidRDefault="00111762" w:rsidP="00111762">
      <w:pPr>
        <w:spacing w:after="240"/>
        <w:ind w:left="1440" w:hanging="720"/>
      </w:pPr>
      <w:r w:rsidRPr="00436E9F">
        <w:t>(c)</w:t>
      </w:r>
      <w:r w:rsidRPr="00436E9F">
        <w:tab/>
        <w:t>Due to failure to comply with submittal process requirements, as specified in these Protocols;</w:t>
      </w:r>
    </w:p>
    <w:p w14:paraId="3850D047" w14:textId="77777777" w:rsidR="00111762" w:rsidRPr="00436E9F" w:rsidRDefault="00111762" w:rsidP="00111762">
      <w:pPr>
        <w:spacing w:after="240"/>
        <w:ind w:left="1440" w:hanging="720"/>
      </w:pPr>
      <w:r w:rsidRPr="00377CC8">
        <w:t>(d)</w:t>
      </w:r>
      <w:r w:rsidRPr="00377CC8">
        <w:tab/>
      </w:r>
      <w:r w:rsidRPr="006418A0">
        <w:t>To stay within the</w:t>
      </w:r>
      <w:ins w:id="228" w:author="ERCOT" w:date="2025-05-22T12:26:00Z">
        <w:r w:rsidR="0066671A" w:rsidRPr="006418A0">
          <w:t xml:space="preserve"> RPOL</w:t>
        </w:r>
      </w:ins>
      <w:del w:id="229" w:author="ERCOT" w:date="2025-05-22T12:26:00Z">
        <w:r w:rsidRPr="006418A0" w:rsidDel="0066671A">
          <w:delText xml:space="preserve"> Maximum Daily Resource Planned Outage Capacity</w:delText>
        </w:r>
      </w:del>
      <w:r w:rsidRPr="006418A0">
        <w:t>; or</w:t>
      </w:r>
    </w:p>
    <w:p w14:paraId="0F53011F" w14:textId="77777777" w:rsidR="00111762" w:rsidRPr="00436E9F" w:rsidRDefault="00111762" w:rsidP="00111762">
      <w:pPr>
        <w:spacing w:after="240"/>
        <w:ind w:left="1440" w:hanging="720"/>
      </w:pPr>
      <w:r w:rsidRPr="00436E9F">
        <w:t>(</w:t>
      </w:r>
      <w:r>
        <w:t>e</w:t>
      </w:r>
      <w:r w:rsidRPr="00436E9F">
        <w:t>)</w:t>
      </w:r>
      <w:r w:rsidRPr="00436E9F">
        <w:tab/>
        <w:t>As specified elsewhere in these Protocols.</w:t>
      </w:r>
    </w:p>
    <w:p w14:paraId="7E5EC71E" w14:textId="77777777" w:rsidR="00111762" w:rsidRPr="00436E9F" w:rsidRDefault="00111762" w:rsidP="00111762">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1509C755" w14:textId="77777777" w:rsidR="00111762" w:rsidRPr="00436E9F" w:rsidRDefault="00111762" w:rsidP="00111762">
      <w:pPr>
        <w:spacing w:after="240"/>
        <w:ind w:left="1440" w:hanging="720"/>
      </w:pPr>
      <w:r w:rsidRPr="00436E9F">
        <w:t>(a)</w:t>
      </w:r>
      <w:r w:rsidRPr="00436E9F">
        <w:tab/>
        <w:t>Communicate with each QSE to see if the QSE will adjust its proposed Planned Outage schedule;</w:t>
      </w:r>
    </w:p>
    <w:p w14:paraId="3330BE0E" w14:textId="77777777" w:rsidR="00111762" w:rsidRPr="00436E9F" w:rsidRDefault="00111762" w:rsidP="00111762">
      <w:pPr>
        <w:spacing w:after="240"/>
        <w:ind w:left="1440" w:hanging="720"/>
      </w:pPr>
      <w:r w:rsidRPr="00436E9F">
        <w:t>(b)</w:t>
      </w:r>
      <w:r w:rsidRPr="00436E9F">
        <w:tab/>
        <w:t>Determine if each QSE will agree to an alternative Outage schedule; or</w:t>
      </w:r>
    </w:p>
    <w:p w14:paraId="6FF7DF12" w14:textId="77777777" w:rsidR="00111762" w:rsidRPr="00436E9F" w:rsidRDefault="00111762" w:rsidP="00111762">
      <w:pPr>
        <w:spacing w:after="240"/>
        <w:ind w:left="1440" w:hanging="720"/>
      </w:pPr>
      <w:r w:rsidRPr="00436E9F">
        <w:t>(c)</w:t>
      </w:r>
      <w:r w:rsidRPr="00436E9F">
        <w:tab/>
        <w:t>Reject, in ERCOT’s sole discretion, one or more proposed Outages, considering order of receipt and impact to the ERCOT System.</w:t>
      </w:r>
    </w:p>
    <w:p w14:paraId="1335BA64" w14:textId="77777777" w:rsidR="00111762" w:rsidRPr="00436E9F" w:rsidRDefault="00111762" w:rsidP="00111762">
      <w:pPr>
        <w:keepNext/>
        <w:widowControl w:val="0"/>
        <w:tabs>
          <w:tab w:val="left" w:pos="1260"/>
        </w:tabs>
        <w:spacing w:before="240" w:after="240"/>
        <w:ind w:left="1260" w:hanging="1260"/>
        <w:outlineLvl w:val="3"/>
        <w:rPr>
          <w:b/>
          <w:bCs/>
          <w:snapToGrid w:val="0"/>
        </w:rPr>
      </w:pPr>
      <w:bookmarkStart w:id="230" w:name="_Toc400526085"/>
      <w:bookmarkStart w:id="231" w:name="_Toc405534403"/>
      <w:bookmarkStart w:id="232" w:name="_Toc406570416"/>
      <w:bookmarkStart w:id="233" w:name="_Toc410910568"/>
      <w:bookmarkStart w:id="234" w:name="_Toc411840996"/>
      <w:bookmarkStart w:id="235" w:name="_Toc422146958"/>
      <w:bookmarkStart w:id="236" w:name="_Toc433020554"/>
      <w:bookmarkStart w:id="237" w:name="_Toc437261995"/>
      <w:bookmarkStart w:id="238" w:name="_Toc478375166"/>
      <w:bookmarkStart w:id="239" w:name="_Toc193984132"/>
      <w:commentRangeStart w:id="240"/>
      <w:r w:rsidRPr="00436E9F">
        <w:rPr>
          <w:b/>
          <w:bCs/>
          <w:snapToGrid w:val="0"/>
        </w:rPr>
        <w:t>3.1.6.9</w:t>
      </w:r>
      <w:commentRangeEnd w:id="240"/>
      <w:r w:rsidR="00BF2AEE">
        <w:rPr>
          <w:rStyle w:val="CommentReference"/>
        </w:rPr>
        <w:commentReference w:id="240"/>
      </w:r>
      <w:r w:rsidRPr="00436E9F">
        <w:rPr>
          <w:b/>
          <w:bCs/>
          <w:snapToGrid w:val="0"/>
        </w:rPr>
        <w:tab/>
      </w:r>
      <w:bookmarkStart w:id="241" w:name="_Hlk111129302"/>
      <w:r w:rsidRPr="00436E9F">
        <w:rPr>
          <w:b/>
          <w:bCs/>
          <w:snapToGrid w:val="0"/>
        </w:rPr>
        <w:t>Withdrawal of Approval and Rescheduling of Approved Planned Outages of Resource Facilities</w:t>
      </w:r>
      <w:bookmarkEnd w:id="230"/>
      <w:bookmarkEnd w:id="231"/>
      <w:bookmarkEnd w:id="232"/>
      <w:bookmarkEnd w:id="233"/>
      <w:bookmarkEnd w:id="234"/>
      <w:bookmarkEnd w:id="235"/>
      <w:bookmarkEnd w:id="236"/>
      <w:bookmarkEnd w:id="237"/>
      <w:bookmarkEnd w:id="238"/>
      <w:bookmarkEnd w:id="239"/>
      <w:bookmarkEnd w:id="241"/>
    </w:p>
    <w:p w14:paraId="0F3C43C1" w14:textId="77777777" w:rsidR="00111762" w:rsidRPr="00F057BA" w:rsidRDefault="00111762" w:rsidP="00111762">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Pr>
          <w:szCs w:val="24"/>
        </w:rPr>
        <w:t xml:space="preserve">any </w:t>
      </w:r>
      <w:r>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Pr>
          <w:szCs w:val="24"/>
        </w:rPr>
        <w:t>have not</w:t>
      </w:r>
      <w:r w:rsidRPr="00F057BA">
        <w:rPr>
          <w:szCs w:val="24"/>
        </w:rPr>
        <w:t xml:space="preserve"> resolve</w:t>
      </w:r>
      <w:r>
        <w:rPr>
          <w:szCs w:val="24"/>
        </w:rPr>
        <w:t>d</w:t>
      </w:r>
      <w:r w:rsidRPr="00F057BA">
        <w:rPr>
          <w:szCs w:val="24"/>
        </w:rPr>
        <w:t xml:space="preserve"> the situation, then </w:t>
      </w:r>
      <w:r w:rsidRPr="00F057BA">
        <w:t xml:space="preserve">ERCOT shall </w:t>
      </w:r>
      <w:r w:rsidRPr="00A83AE0">
        <w:t>conduct a preliminary Outage Adjustment Evaluation (OAE) and</w:t>
      </w:r>
      <w:r w:rsidRPr="00F057BA">
        <w:t xml:space="preserve"> issue </w:t>
      </w:r>
      <w:r w:rsidRPr="00F057BA">
        <w:rPr>
          <w:szCs w:val="24"/>
        </w:rPr>
        <w:t>an Advance Action Notice (AAN) pursuant to Section 6.5.9.3.1.1, Advance Action Notice.</w:t>
      </w:r>
      <w:r w:rsidRPr="00F057BA">
        <w:t xml:space="preserve">  </w:t>
      </w:r>
    </w:p>
    <w:p w14:paraId="16000A26" w14:textId="77777777" w:rsidR="00111762" w:rsidRPr="00F057BA" w:rsidRDefault="00111762" w:rsidP="00111762">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t>one or more</w:t>
      </w:r>
      <w:r w:rsidRPr="00F057BA">
        <w:t xml:space="preserve"> OSAs</w:t>
      </w:r>
      <w:r w:rsidRPr="004F7229">
        <w:t xml:space="preserve"> </w:t>
      </w:r>
      <w:r w:rsidRPr="00A83AE0">
        <w:t>based on the preliminary OAE</w:t>
      </w:r>
      <w:r w:rsidRPr="00F057BA">
        <w:t xml:space="preserve">.  The AAN must state the </w:t>
      </w:r>
      <w:r>
        <w:t xml:space="preserve">earliest </w:t>
      </w:r>
      <w:r w:rsidRPr="00F057BA">
        <w:t xml:space="preserve">time at which ERCOT will </w:t>
      </w:r>
      <w:r>
        <w:t>issue</w:t>
      </w:r>
      <w:r w:rsidRPr="00F057BA">
        <w:t xml:space="preserve"> O</w:t>
      </w:r>
      <w:r>
        <w:t>S</w:t>
      </w:r>
      <w:r w:rsidRPr="00F057BA">
        <w:t>A</w:t>
      </w:r>
      <w:r>
        <w:t>s</w:t>
      </w:r>
      <w:r w:rsidRPr="00F057BA">
        <w:t>, if an O</w:t>
      </w:r>
      <w:r>
        <w:t>S</w:t>
      </w:r>
      <w:r w:rsidRPr="00F057BA">
        <w:t>A is deemed necessary.</w:t>
      </w:r>
    </w:p>
    <w:p w14:paraId="1A920EC7" w14:textId="77777777" w:rsidR="00111762" w:rsidRPr="00F057BA" w:rsidRDefault="00111762" w:rsidP="00111762">
      <w:pPr>
        <w:pStyle w:val="BodyTextNumbered"/>
        <w:ind w:left="1440"/>
      </w:pPr>
      <w:r w:rsidRPr="00F057BA">
        <w:t>(b)</w:t>
      </w:r>
      <w:r w:rsidRPr="00F057BA">
        <w:tab/>
        <w:t xml:space="preserve">ERCOT shall issue the AAN a minimum of 24 hours prior to </w:t>
      </w:r>
      <w:r>
        <w:t>issuing</w:t>
      </w:r>
      <w:r w:rsidRPr="00F057BA">
        <w:t xml:space="preserve"> an</w:t>
      </w:r>
      <w:r>
        <w:t>y</w:t>
      </w:r>
      <w:r w:rsidRPr="00F057BA">
        <w:t xml:space="preserve"> O</w:t>
      </w:r>
      <w:r>
        <w:t>S</w:t>
      </w:r>
      <w:r w:rsidRPr="00F057BA">
        <w:t xml:space="preserve">A.  </w:t>
      </w:r>
      <w:r>
        <w:t>Additionally, u</w:t>
      </w:r>
      <w:r w:rsidRPr="00F057BA">
        <w:t>nless impracticable pursuant to paragraph (3)(f) below, O</w:t>
      </w:r>
      <w:r>
        <w:t>S</w:t>
      </w:r>
      <w:r w:rsidRPr="00F057BA">
        <w:t>A</w:t>
      </w:r>
      <w:r>
        <w:t>s</w:t>
      </w:r>
      <w:r w:rsidRPr="00F057BA">
        <w:t xml:space="preserve"> should not be </w:t>
      </w:r>
      <w:r>
        <w:t>issued</w:t>
      </w:r>
      <w:r w:rsidRPr="00F057BA">
        <w:t xml:space="preserve"> until eight Business Hours have elapsed following issuance </w:t>
      </w:r>
      <w:r w:rsidRPr="00F057BA">
        <w:lastRenderedPageBreak/>
        <w:t xml:space="preserve">of the AAN.  ERCOT shall not issue an OSA under this Section unless it has first completed an </w:t>
      </w:r>
      <w:r>
        <w:t xml:space="preserve">updated </w:t>
      </w:r>
      <w:r w:rsidRPr="00F057BA">
        <w:t>OAE</w:t>
      </w:r>
      <w:r w:rsidRPr="00A83AE0">
        <w:t xml:space="preserve"> after these time periods have passed</w:t>
      </w:r>
      <w:r w:rsidRPr="00F057BA">
        <w:t>.</w:t>
      </w:r>
    </w:p>
    <w:p w14:paraId="704D99E5" w14:textId="77777777" w:rsidR="00111762" w:rsidRPr="00F057BA" w:rsidRDefault="00111762" w:rsidP="00111762">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6C15C978" w14:textId="77777777" w:rsidR="00111762" w:rsidRPr="00F057BA" w:rsidRDefault="00111762" w:rsidP="00111762">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1ADEF45C" w14:textId="77777777" w:rsidR="00111762" w:rsidRPr="00F057BA" w:rsidRDefault="00111762" w:rsidP="00111762">
      <w:pPr>
        <w:pStyle w:val="BodyTextNumbered"/>
        <w:ind w:left="1440"/>
      </w:pPr>
      <w:r w:rsidRPr="00F057BA">
        <w:t>(e)</w:t>
      </w:r>
      <w:r w:rsidRPr="00F057BA">
        <w:tab/>
        <w:t xml:space="preserve">This section does not limit Transmission and/or Distribution Service Provider (TDSP) access to ERCOT data and communications. </w:t>
      </w:r>
    </w:p>
    <w:p w14:paraId="76513952" w14:textId="77777777" w:rsidR="00111762" w:rsidRDefault="00111762" w:rsidP="00111762">
      <w:pPr>
        <w:pStyle w:val="BodyTextNumbered"/>
      </w:pPr>
      <w:r w:rsidRPr="00F057BA">
        <w:t>(2)</w:t>
      </w:r>
      <w:r w:rsidRPr="00F057BA">
        <w:tab/>
      </w:r>
      <w:r>
        <w:t>B</w:t>
      </w:r>
      <w:r w:rsidRPr="00F057BA">
        <w:t xml:space="preserve">efore the time stated in the AAN when ERCOT will </w:t>
      </w:r>
      <w:r>
        <w:t>issue</w:t>
      </w:r>
      <w:r w:rsidRPr="00F057BA">
        <w:t xml:space="preserve"> </w:t>
      </w:r>
      <w:r>
        <w:t>any</w:t>
      </w:r>
      <w:r w:rsidRPr="00F057BA">
        <w:t xml:space="preserve"> O</w:t>
      </w:r>
      <w:r>
        <w:t>S</w:t>
      </w:r>
      <w:r w:rsidRPr="00F057BA">
        <w:t>A</w:t>
      </w:r>
      <w:r>
        <w:t>s</w:t>
      </w:r>
      <w:r w:rsidRPr="00F057BA">
        <w:t xml:space="preserve">, </w:t>
      </w:r>
      <w:r>
        <w:t>each QSE shall:</w:t>
      </w:r>
    </w:p>
    <w:p w14:paraId="2510FF11" w14:textId="77777777" w:rsidR="00111762" w:rsidRPr="00F057BA" w:rsidRDefault="00111762" w:rsidP="00111762">
      <w:pPr>
        <w:pStyle w:val="BodyTextNumbered"/>
        <w:ind w:left="1440"/>
      </w:pPr>
      <w:r w:rsidRPr="00A83AE0">
        <w:t xml:space="preserve">(a) </w:t>
      </w:r>
      <w:r w:rsidRPr="00A83AE0">
        <w:tab/>
        <w:t xml:space="preserve">Update its Resource COPs and the Outage Scheduler to the best of its ability </w:t>
      </w:r>
      <w:r w:rsidRPr="00F057BA">
        <w:t xml:space="preserve">to reflect any decisions to voluntarily delay or cancel any Outage so as to remove the Outage from </w:t>
      </w:r>
      <w:r>
        <w:t xml:space="preserve">updated </w:t>
      </w:r>
      <w:r w:rsidRPr="00F057BA">
        <w:t>OAE and OSA consideration</w:t>
      </w:r>
      <w:r>
        <w:t>;</w:t>
      </w:r>
      <w:r w:rsidRPr="00F057BA">
        <w:t xml:space="preserve">  </w:t>
      </w:r>
    </w:p>
    <w:p w14:paraId="181607D2" w14:textId="77777777" w:rsidR="00111762" w:rsidRPr="00A83AE0" w:rsidRDefault="00111762" w:rsidP="00111762">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2036B232" w14:textId="77777777" w:rsidR="00111762" w:rsidRPr="00A83AE0" w:rsidRDefault="00111762" w:rsidP="00111762">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6D5EF6C3" w14:textId="77777777" w:rsidR="00111762" w:rsidRPr="00F057BA" w:rsidRDefault="00111762" w:rsidP="00111762">
      <w:pPr>
        <w:pStyle w:val="BodyTextNumbered"/>
      </w:pPr>
      <w:r w:rsidRPr="00F057BA">
        <w:t>(3)</w:t>
      </w:r>
      <w:r w:rsidRPr="00F057BA">
        <w:tab/>
        <w:t xml:space="preserve">If, after the </w:t>
      </w:r>
      <w:r>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6F2D856E" w14:textId="77777777" w:rsidR="00111762" w:rsidRPr="00F057BA" w:rsidRDefault="00111762" w:rsidP="00111762">
      <w:pPr>
        <w:pStyle w:val="BodyTextNumbered"/>
        <w:ind w:left="1440"/>
      </w:pPr>
      <w:r w:rsidRPr="00F057BA">
        <w:t>(a)</w:t>
      </w:r>
      <w:r w:rsidRPr="00F057BA">
        <w:tab/>
        <w:t>ERCOT may contact QSEs representing Resources for more information prior to conducting an</w:t>
      </w:r>
      <w:r>
        <w:t>y updated</w:t>
      </w:r>
      <w:r w:rsidRPr="00F057BA">
        <w:t xml:space="preserve"> OAE or issuing an OSA.</w:t>
      </w:r>
    </w:p>
    <w:p w14:paraId="4064D10F" w14:textId="77777777" w:rsidR="00111762" w:rsidRPr="00F057BA" w:rsidRDefault="00111762" w:rsidP="00111762">
      <w:pPr>
        <w:pStyle w:val="BodyTextNumbered"/>
        <w:ind w:left="1440"/>
      </w:pPr>
      <w:r w:rsidRPr="00F057BA">
        <w:t>(b)</w:t>
      </w:r>
      <w:r w:rsidRPr="00F057BA">
        <w:tab/>
        <w:t>ERCOT may not consider nuclear-powered Generation Resources for an OSA.</w:t>
      </w:r>
    </w:p>
    <w:p w14:paraId="76B50F47" w14:textId="77777777" w:rsidR="00111762" w:rsidRPr="00F057BA" w:rsidRDefault="00111762" w:rsidP="00111762">
      <w:pPr>
        <w:pStyle w:val="BodyTextNumbered"/>
        <w:ind w:left="1440"/>
      </w:pPr>
      <w:r w:rsidRPr="00F057BA">
        <w:t>(c)</w:t>
      </w:r>
      <w:r w:rsidRPr="00F057BA">
        <w:tab/>
        <w:t xml:space="preserve">ERCOT will not consider </w:t>
      </w:r>
      <w:r>
        <w:t>any</w:t>
      </w:r>
      <w:r w:rsidRPr="00F057BA">
        <w:t xml:space="preserve"> Resource </w:t>
      </w:r>
      <w:r w:rsidRPr="00A83AE0">
        <w:t>for an OSA if the Resource’s QSE notified ERCOT prior to the earliest issuance time of any OSA stated in the AAN that the Resource cannot be considered for an OSA for the reasons specified in paragraph (2)(b) above</w:t>
      </w:r>
      <w:r w:rsidRPr="00F057BA">
        <w:t>.</w:t>
      </w:r>
    </w:p>
    <w:p w14:paraId="1B18070A" w14:textId="77777777" w:rsidR="00111762" w:rsidRPr="00F057BA" w:rsidRDefault="00111762" w:rsidP="00111762">
      <w:pPr>
        <w:pStyle w:val="BodyTextNumbered"/>
        <w:ind w:left="1440"/>
      </w:pPr>
      <w:r w:rsidRPr="00F057BA">
        <w:t>(d)</w:t>
      </w:r>
      <w:r w:rsidRPr="00F057BA">
        <w:tab/>
        <w:t xml:space="preserve">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w:t>
      </w:r>
      <w:r w:rsidRPr="00F057BA">
        <w:lastRenderedPageBreak/>
        <w:t>are delayed first, and the timing of Outage submissions is considered within that category.</w:t>
      </w:r>
    </w:p>
    <w:p w14:paraId="03D2C202" w14:textId="77777777" w:rsidR="00111762" w:rsidRPr="00A83AE0" w:rsidRDefault="00111762" w:rsidP="00111762">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4769831E" w14:textId="77777777" w:rsidR="00111762" w:rsidRPr="00F057BA" w:rsidRDefault="00111762" w:rsidP="00111762">
      <w:pPr>
        <w:pStyle w:val="BodyTextNumbered"/>
        <w:ind w:left="1440"/>
      </w:pPr>
      <w:r w:rsidRPr="00F057BA">
        <w:t>(</w:t>
      </w:r>
      <w:r>
        <w:t>f</w:t>
      </w:r>
      <w:r w:rsidRPr="00F057BA">
        <w:t>)</w:t>
      </w:r>
      <w:r w:rsidRPr="00F057BA">
        <w:tab/>
        <w:t xml:space="preserve">ERCOT may only issue an OSA to the QSE for a Resource that has a </w:t>
      </w:r>
      <w:r w:rsidRPr="00A83AE0">
        <w:t>Resource Outage in the Outage Scheduler</w:t>
      </w:r>
      <w:r w:rsidRPr="00F057BA">
        <w:t xml:space="preserve"> </w:t>
      </w:r>
      <w:r w:rsidRPr="00A83AE0">
        <w:t>during the timeframe of</w:t>
      </w:r>
      <w:r w:rsidRPr="00F057BA">
        <w:t xml:space="preserve"> the forecasted Emergency Condition described above in this section.</w:t>
      </w:r>
    </w:p>
    <w:p w14:paraId="35D7FF2C" w14:textId="77777777" w:rsidR="00111762" w:rsidRPr="00F057BA" w:rsidRDefault="00111762" w:rsidP="00111762">
      <w:pPr>
        <w:pStyle w:val="BodyTextNumbered"/>
        <w:ind w:left="1440"/>
      </w:pPr>
      <w:r w:rsidRPr="00F057BA">
        <w:t>(</w:t>
      </w:r>
      <w:r>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3A651CB1" w14:textId="77777777" w:rsidR="00111762" w:rsidRPr="00F057BA" w:rsidRDefault="00111762" w:rsidP="00111762">
      <w:pPr>
        <w:pStyle w:val="BodyTextNumbered"/>
        <w:ind w:left="1440"/>
      </w:pPr>
      <w:r w:rsidRPr="00F057BA">
        <w:t>(</w:t>
      </w:r>
      <w:r>
        <w:t>h</w:t>
      </w:r>
      <w:r w:rsidRPr="00F057BA">
        <w:t>)</w:t>
      </w:r>
      <w:r w:rsidRPr="00F057BA">
        <w:tab/>
        <w:t xml:space="preserve">Following the receipt of an OSA, </w:t>
      </w:r>
      <w:r>
        <w:t>for</w:t>
      </w:r>
      <w:r w:rsidRPr="00F057BA">
        <w:t xml:space="preserve"> the OSA Period: </w:t>
      </w:r>
    </w:p>
    <w:p w14:paraId="540A86BE" w14:textId="77777777" w:rsidR="00111762" w:rsidRPr="00F057BA" w:rsidRDefault="00111762" w:rsidP="00111762">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t xml:space="preserve">QSE for the </w:t>
      </w:r>
      <w:r w:rsidRPr="00F057BA">
        <w:t xml:space="preserve">Resource </w:t>
      </w:r>
      <w:r w:rsidRPr="00A83AE0">
        <w:t>intends to leave the Resource</w:t>
      </w:r>
      <w:r w:rsidRPr="00F057BA">
        <w:t xml:space="preserve"> On-Line, it </w:t>
      </w:r>
      <w:r w:rsidRPr="00A83AE0">
        <w:t xml:space="preserve">must communicate to the ERCOT control room the anticipated start and end time of the On-Line period. </w:t>
      </w:r>
      <w:r>
        <w:t xml:space="preserve"> </w:t>
      </w:r>
      <w:r w:rsidRPr="00A83AE0">
        <w:t xml:space="preserve">ERCOT will issue </w:t>
      </w:r>
      <w:r>
        <w:t>one or multiple</w:t>
      </w:r>
      <w:r w:rsidRPr="00A83AE0">
        <w:t xml:space="preserve"> RUC </w:t>
      </w:r>
      <w:r>
        <w:t xml:space="preserve">instructions </w:t>
      </w:r>
      <w:r w:rsidRPr="00A83AE0">
        <w:t xml:space="preserve">to the QSE </w:t>
      </w:r>
      <w:r>
        <w:t>of</w:t>
      </w:r>
      <w:r w:rsidRPr="00A83AE0">
        <w:t xml:space="preserve"> the Resource </w:t>
      </w:r>
      <w:r>
        <w:t xml:space="preserve">for the </w:t>
      </w:r>
      <w:r w:rsidRPr="00A83AE0">
        <w:t>anticipated On-Line period within the OSA Period</w:t>
      </w:r>
      <w:r>
        <w:t xml:space="preserve"> for each Operating Day</w:t>
      </w:r>
      <w:r w:rsidRPr="00A83AE0">
        <w:t>.  While On-Line, the Resource</w:t>
      </w:r>
      <w:r>
        <w:t xml:space="preserve"> </w:t>
      </w:r>
      <w:r w:rsidRPr="00F057BA">
        <w:t>must utilize a status of ONRUC</w:t>
      </w:r>
      <w:r w:rsidRPr="004F7229">
        <w:t xml:space="preserve"> </w:t>
      </w:r>
      <w:r w:rsidRPr="00A83AE0">
        <w:t>and cannot opt out of RUC Settlement</w:t>
      </w:r>
      <w:r>
        <w:t>;</w:t>
      </w:r>
    </w:p>
    <w:p w14:paraId="32E01C10" w14:textId="77777777" w:rsidR="00111762" w:rsidRDefault="00111762" w:rsidP="00111762">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p>
    <w:p w14:paraId="5AA16103" w14:textId="77777777" w:rsidR="00111762" w:rsidRPr="00A83AE0" w:rsidRDefault="00111762" w:rsidP="00111762">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7C1389B3" w14:textId="77777777" w:rsidR="00111762" w:rsidRPr="00F057BA" w:rsidRDefault="00111762" w:rsidP="00111762">
      <w:pPr>
        <w:pStyle w:val="BodyTextNumbered"/>
        <w:ind w:left="2160"/>
      </w:pPr>
      <w:r w:rsidRPr="00A83AE0">
        <w:t>(iv)</w:t>
      </w:r>
      <w:r w:rsidRPr="00A83AE0">
        <w:tab/>
        <w:t xml:space="preserve">The QSE must update the Resource’s Energy Offer Curve to $4,500/MWh for all MW levels from 0 MW to the HSL when </w:t>
      </w:r>
      <w:r>
        <w:t>the High System-Wide Offer Cap (</w:t>
      </w:r>
      <w:r w:rsidRPr="00A83AE0">
        <w:t>HCAP</w:t>
      </w:r>
      <w:r>
        <w:t>)</w:t>
      </w:r>
      <w:r w:rsidRPr="00A83AE0">
        <w:t xml:space="preserve"> is in effect.  If </w:t>
      </w:r>
      <w:r>
        <w:t xml:space="preserve">the Low-System Wide Offer Cap </w:t>
      </w:r>
      <w:r>
        <w:lastRenderedPageBreak/>
        <w:t>(</w:t>
      </w:r>
      <w:r w:rsidRPr="00A83AE0">
        <w:t>LCAP</w:t>
      </w:r>
      <w:r>
        <w:t>)</w:t>
      </w:r>
      <w:r w:rsidRPr="00A83AE0">
        <w:t xml:space="preserve"> is in effect, the QSE must update the Resource’s Energy Offer Curve equal to LCAP for all MW levels from 0 MW to HSL;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11762" w:rsidRPr="00F057BA" w14:paraId="5398CC83" w14:textId="77777777" w:rsidTr="00A54655">
        <w:tc>
          <w:tcPr>
            <w:tcW w:w="9350" w:type="dxa"/>
            <w:shd w:val="pct12" w:color="auto" w:fill="auto"/>
          </w:tcPr>
          <w:p w14:paraId="1496A186" w14:textId="77777777" w:rsidR="00111762" w:rsidRPr="00F057BA" w:rsidRDefault="00111762" w:rsidP="00A54655">
            <w:pPr>
              <w:spacing w:before="120" w:after="240"/>
              <w:rPr>
                <w:b/>
                <w:i/>
                <w:iCs/>
              </w:rPr>
            </w:pPr>
            <w:r w:rsidRPr="00F057BA">
              <w:rPr>
                <w:b/>
                <w:i/>
                <w:iCs/>
              </w:rPr>
              <w:t>[NPRR930:  Replace paragraph (i</w:t>
            </w:r>
            <w:r>
              <w:rPr>
                <w:b/>
                <w:i/>
                <w:iCs/>
              </w:rPr>
              <w:t>v</w:t>
            </w:r>
            <w:r w:rsidRPr="00F057BA">
              <w:rPr>
                <w:b/>
                <w:i/>
                <w:iCs/>
              </w:rPr>
              <w:t>) above with the following upon system implementation:]</w:t>
            </w:r>
          </w:p>
          <w:p w14:paraId="71BF5124" w14:textId="77777777" w:rsidR="00111762" w:rsidRPr="00F057BA" w:rsidRDefault="00111762" w:rsidP="00A54655">
            <w:pPr>
              <w:pStyle w:val="BodyTextNumbered"/>
              <w:ind w:left="2160"/>
            </w:pPr>
            <w:r w:rsidRPr="00F057BA">
              <w:t>(i</w:t>
            </w:r>
            <w:r>
              <w:t>v</w:t>
            </w:r>
            <w:r w:rsidRPr="00F057BA">
              <w:t>)</w:t>
            </w:r>
            <w:r w:rsidRPr="00F057BA">
              <w:tab/>
            </w:r>
            <w:r w:rsidRPr="00A83AE0">
              <w:t>ERCOT shall create proxy Energy Offer Curves for the Resource under paragraph (4)(d)(iii) of Section 6.5.7.3, Security Constrained Economic Dispatch</w:t>
            </w:r>
            <w:r>
              <w:t>; and</w:t>
            </w:r>
          </w:p>
        </w:tc>
      </w:tr>
    </w:tbl>
    <w:p w14:paraId="27EA8FF0" w14:textId="77777777" w:rsidR="00111762" w:rsidRPr="00F057BA" w:rsidRDefault="00111762" w:rsidP="00111762">
      <w:pPr>
        <w:pStyle w:val="BodyTextNumbered"/>
        <w:spacing w:before="240"/>
        <w:ind w:left="2160"/>
      </w:pPr>
      <w:r w:rsidRPr="00F057BA">
        <w:t>(</w:t>
      </w:r>
      <w:r>
        <w:t>v</w:t>
      </w:r>
      <w:r w:rsidRPr="00F057BA">
        <w:t>)</w:t>
      </w:r>
      <w:r w:rsidRPr="00F057BA">
        <w:tab/>
      </w:r>
      <w:r w:rsidRPr="00A83AE0">
        <w:t>The QSE for the Resource cannot submit a Three Part Supply Offer into the Day</w:t>
      </w:r>
      <w:r>
        <w:t>-</w:t>
      </w:r>
      <w:r w:rsidRPr="00A83AE0">
        <w:t>Ahead Market (DAM)</w:t>
      </w:r>
      <w:r>
        <w:t xml:space="preserve"> for any Operating Day during the OSA Period</w:t>
      </w:r>
      <w:r w:rsidRPr="00F057BA">
        <w:t>.</w:t>
      </w:r>
    </w:p>
    <w:p w14:paraId="6CA0B590" w14:textId="77777777" w:rsidR="00111762" w:rsidRPr="00F057BA" w:rsidRDefault="00111762" w:rsidP="00111762">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Pr="00D46082">
        <w:t xml:space="preserve"> </w:t>
      </w:r>
      <w:r>
        <w:t xml:space="preserve"> </w:t>
      </w:r>
      <w:r w:rsidRPr="00377CC8">
        <w:t xml:space="preserve">ERCOT, in its sole discretion, may approve any Outage that is rescheduled due to an AAN or OSA even if it would cause the aggregate MW of </w:t>
      </w:r>
      <w:r w:rsidRPr="00CF6193">
        <w:t xml:space="preserve">approved Resource Outages to exceed the </w:t>
      </w:r>
      <w:del w:id="242" w:author="ERCOT" w:date="2025-05-22T12:27:00Z">
        <w:r w:rsidRPr="00CF6193" w:rsidDel="0066671A">
          <w:delText>Maximum Daily Resource Planned Outage Capacity</w:delText>
        </w:r>
      </w:del>
      <w:ins w:id="243" w:author="ERCOT" w:date="2025-05-22T12:27:00Z">
        <w:r w:rsidR="0066671A" w:rsidRPr="00CF6193">
          <w:t>RPOL</w:t>
        </w:r>
      </w:ins>
      <w:r w:rsidRPr="00CF6193">
        <w:t>.</w:t>
      </w:r>
    </w:p>
    <w:p w14:paraId="6C624B2C" w14:textId="77777777" w:rsidR="00111762" w:rsidRPr="00F057BA" w:rsidRDefault="00111762" w:rsidP="00111762">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11EACC8D" w14:textId="77777777" w:rsidR="00111762" w:rsidRPr="00F057BA" w:rsidRDefault="00111762" w:rsidP="00111762">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77B5F08C" w14:textId="77777777" w:rsidR="00111762" w:rsidRPr="00F057BA" w:rsidRDefault="00111762" w:rsidP="00111762">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t>with</w:t>
      </w:r>
      <w:r w:rsidRPr="00F057BA">
        <w:t xml:space="preserve"> Resources </w:t>
      </w:r>
      <w:r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19DA14F6" w14:textId="77777777" w:rsidR="00111762" w:rsidRPr="00F057BA" w:rsidRDefault="00111762" w:rsidP="00111762">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5E62DCA2" w14:textId="77777777" w:rsidR="00111762" w:rsidRPr="00F057BA" w:rsidRDefault="00111762" w:rsidP="00111762">
      <w:pPr>
        <w:pStyle w:val="BodyTextNumbered"/>
      </w:pPr>
      <w:r w:rsidRPr="00F057BA">
        <w:t>(7)</w:t>
      </w:r>
      <w:r w:rsidRPr="00F057BA">
        <w:tab/>
        <w:t xml:space="preserve">The </w:t>
      </w:r>
      <w:r>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w:t>
      </w:r>
      <w:r w:rsidRPr="00F057BA">
        <w:lastRenderedPageBreak/>
        <w:t xml:space="preserve">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t>to</w:t>
      </w:r>
      <w:r w:rsidRPr="00F057BA">
        <w:t xml:space="preserve"> the </w:t>
      </w:r>
      <w:r>
        <w:t>preliminary OAE</w:t>
      </w:r>
      <w:r w:rsidRPr="00F057BA">
        <w:t xml:space="preserve"> to the </w:t>
      </w:r>
      <w:r>
        <w:t>ERCOT website</w:t>
      </w:r>
      <w:r w:rsidRPr="00F057BA">
        <w:t xml:space="preserve"> within an hour of issuing an AAN, including but not limited to:</w:t>
      </w:r>
    </w:p>
    <w:p w14:paraId="11B726B2" w14:textId="77777777" w:rsidR="00111762" w:rsidRPr="00F057BA" w:rsidRDefault="00111762" w:rsidP="00111762">
      <w:pPr>
        <w:pStyle w:val="BodyTextNumbered"/>
        <w:ind w:left="1440"/>
      </w:pPr>
      <w:r w:rsidRPr="00F057BA">
        <w:t>(a)</w:t>
      </w:r>
      <w:r w:rsidRPr="00F057BA">
        <w:tab/>
        <w:t xml:space="preserve">The Load forecast; </w:t>
      </w:r>
    </w:p>
    <w:p w14:paraId="3A542719" w14:textId="77777777" w:rsidR="00111762" w:rsidRPr="00F057BA" w:rsidRDefault="00111762" w:rsidP="00111762">
      <w:pPr>
        <w:pStyle w:val="BodyTextNumbered"/>
        <w:ind w:left="1440"/>
      </w:pPr>
      <w:r w:rsidRPr="00F057BA">
        <w:t>(b)</w:t>
      </w:r>
      <w:r w:rsidRPr="00F057BA">
        <w:tab/>
        <w:t>Load forecast vendor selection;</w:t>
      </w:r>
    </w:p>
    <w:p w14:paraId="496CB8E8" w14:textId="77777777" w:rsidR="00111762" w:rsidRPr="00F057BA" w:rsidRDefault="00111762" w:rsidP="00111762">
      <w:pPr>
        <w:pStyle w:val="BodyTextNumbered"/>
        <w:ind w:left="1440"/>
      </w:pPr>
      <w:r w:rsidRPr="00F057BA">
        <w:t>(c)</w:t>
      </w:r>
      <w:r w:rsidRPr="00F057BA">
        <w:tab/>
        <w:t>Wind forecast;</w:t>
      </w:r>
    </w:p>
    <w:p w14:paraId="6AFE796A" w14:textId="77777777" w:rsidR="00111762" w:rsidRPr="00F057BA" w:rsidRDefault="00111762" w:rsidP="00111762">
      <w:pPr>
        <w:pStyle w:val="BodyTextNumbered"/>
        <w:ind w:left="1440"/>
      </w:pPr>
      <w:r w:rsidRPr="00F057BA">
        <w:t>(d)</w:t>
      </w:r>
      <w:r w:rsidRPr="00F057BA">
        <w:tab/>
        <w:t>Wind forecast vendor selection;</w:t>
      </w:r>
    </w:p>
    <w:p w14:paraId="3F84CF3E" w14:textId="77777777" w:rsidR="00111762" w:rsidRPr="00F057BA" w:rsidRDefault="00111762" w:rsidP="00111762">
      <w:pPr>
        <w:pStyle w:val="BodyTextNumbered"/>
        <w:ind w:left="1440"/>
      </w:pPr>
      <w:r w:rsidRPr="00F057BA">
        <w:t>(e)</w:t>
      </w:r>
      <w:r w:rsidRPr="00F057BA">
        <w:tab/>
        <w:t>Solar forecast;</w:t>
      </w:r>
    </w:p>
    <w:p w14:paraId="650F618D" w14:textId="77777777" w:rsidR="00111762" w:rsidRPr="00F057BA" w:rsidRDefault="00111762" w:rsidP="00111762">
      <w:pPr>
        <w:pStyle w:val="BodyTextNumbered"/>
        <w:ind w:left="1440"/>
      </w:pPr>
      <w:r w:rsidRPr="00F057BA">
        <w:t>(f)</w:t>
      </w:r>
      <w:r w:rsidRPr="00F057BA">
        <w:tab/>
        <w:t>Solar forecast vendor selection;</w:t>
      </w:r>
    </w:p>
    <w:p w14:paraId="1A1E4ADF" w14:textId="77777777" w:rsidR="00111762" w:rsidRPr="00F057BA" w:rsidRDefault="00111762" w:rsidP="00111762">
      <w:pPr>
        <w:pStyle w:val="BodyTextNumbered"/>
        <w:ind w:left="1440"/>
      </w:pPr>
      <w:r w:rsidRPr="00F057BA">
        <w:t>(g)</w:t>
      </w:r>
      <w:r w:rsidRPr="00F057BA">
        <w:tab/>
        <w:t>Expected severe weather impacts forecast;</w:t>
      </w:r>
    </w:p>
    <w:p w14:paraId="172B0F07" w14:textId="77777777" w:rsidR="00111762" w:rsidRPr="00F057BA" w:rsidRDefault="00111762" w:rsidP="00111762">
      <w:pPr>
        <w:pStyle w:val="BodyTextNumbered"/>
        <w:ind w:left="1440"/>
      </w:pPr>
      <w:r w:rsidRPr="00F057BA">
        <w:t>(h)</w:t>
      </w:r>
      <w:r w:rsidRPr="00F057BA">
        <w:tab/>
        <w:t>Targeted reserve levels;</w:t>
      </w:r>
    </w:p>
    <w:p w14:paraId="69EC33FE" w14:textId="77777777" w:rsidR="00111762" w:rsidRPr="00F057BA" w:rsidRDefault="00111762" w:rsidP="00111762">
      <w:pPr>
        <w:pStyle w:val="BodyTextNumbered"/>
        <w:ind w:left="1440"/>
      </w:pPr>
      <w:r w:rsidRPr="00F057BA">
        <w:t>(i)</w:t>
      </w:r>
      <w:r w:rsidRPr="00F057BA">
        <w:tab/>
        <w:t>DC Tie import forecast;</w:t>
      </w:r>
    </w:p>
    <w:p w14:paraId="259376CF" w14:textId="77777777" w:rsidR="00111762" w:rsidRPr="00F057BA" w:rsidRDefault="00111762" w:rsidP="00111762">
      <w:pPr>
        <w:pStyle w:val="BodyTextNumbered"/>
        <w:ind w:left="1440"/>
      </w:pPr>
      <w:r w:rsidRPr="00F057BA">
        <w:t>(j)</w:t>
      </w:r>
      <w:r w:rsidRPr="00F057BA">
        <w:tab/>
        <w:t>DC Tie export curtailment forecast;</w:t>
      </w:r>
    </w:p>
    <w:p w14:paraId="2541AD61" w14:textId="77777777" w:rsidR="00111762" w:rsidRPr="00F057BA" w:rsidRDefault="00111762" w:rsidP="00111762">
      <w:pPr>
        <w:pStyle w:val="BodyTextNumbered"/>
        <w:ind w:left="1440"/>
      </w:pPr>
      <w:r w:rsidRPr="00F057BA">
        <w:t>(k)</w:t>
      </w:r>
      <w:r w:rsidRPr="00F057BA">
        <w:tab/>
        <w:t xml:space="preserve">SODG and SOTG forecasts; </w:t>
      </w:r>
    </w:p>
    <w:p w14:paraId="63A53555" w14:textId="77777777" w:rsidR="00111762" w:rsidRPr="00F057BA" w:rsidRDefault="00111762" w:rsidP="00111762">
      <w:pPr>
        <w:pStyle w:val="BodyTextNumbered"/>
        <w:ind w:left="1440"/>
      </w:pPr>
      <w:r w:rsidRPr="00F057BA">
        <w:t>(l)</w:t>
      </w:r>
      <w:r w:rsidRPr="00F057BA">
        <w:tab/>
        <w:t>The forecast of capacity provided by price-responsive Demand;</w:t>
      </w:r>
    </w:p>
    <w:p w14:paraId="53FBE893" w14:textId="77777777" w:rsidR="00111762" w:rsidRPr="00F057BA" w:rsidRDefault="00111762" w:rsidP="00111762">
      <w:pPr>
        <w:pStyle w:val="BodyTextNumbered"/>
        <w:ind w:left="1440"/>
      </w:pPr>
      <w:r w:rsidRPr="00F057BA">
        <w:t>(m)</w:t>
      </w:r>
      <w:r w:rsidRPr="00F057BA">
        <w:tab/>
        <w:t>Any aggregate derating of Resource(s) and/or Forced Outage assumptions in total MWs; and</w:t>
      </w:r>
    </w:p>
    <w:p w14:paraId="0216426C" w14:textId="77777777" w:rsidR="00111762" w:rsidRPr="00F057BA" w:rsidRDefault="00111762" w:rsidP="00111762">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11762" w14:paraId="64ABF5E9" w14:textId="77777777" w:rsidTr="00A54655">
        <w:tc>
          <w:tcPr>
            <w:tcW w:w="9445" w:type="dxa"/>
            <w:tcBorders>
              <w:top w:val="single" w:sz="4" w:space="0" w:color="auto"/>
              <w:left w:val="single" w:sz="4" w:space="0" w:color="auto"/>
              <w:bottom w:val="single" w:sz="4" w:space="0" w:color="auto"/>
              <w:right w:val="single" w:sz="4" w:space="0" w:color="auto"/>
            </w:tcBorders>
            <w:shd w:val="clear" w:color="auto" w:fill="D9D9D9"/>
          </w:tcPr>
          <w:p w14:paraId="2AFED5BE" w14:textId="77777777" w:rsidR="00111762" w:rsidRDefault="00111762" w:rsidP="00A54655">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0D5AAFD2" w14:textId="77777777" w:rsidR="00111762" w:rsidRPr="00057C5C" w:rsidRDefault="00111762" w:rsidP="00A54655">
            <w:pPr>
              <w:spacing w:after="240"/>
              <w:ind w:left="720" w:hanging="720"/>
              <w:rPr>
                <w:iCs/>
              </w:rPr>
            </w:pPr>
            <w:r w:rsidRPr="00057C5C">
              <w:rPr>
                <w:iCs/>
              </w:rPr>
              <w:t>(7)</w:t>
            </w:r>
            <w:r w:rsidRPr="00057C5C">
              <w:rPr>
                <w:iCs/>
              </w:rPr>
              <w:tab/>
              <w:t xml:space="preserve">The </w:t>
            </w:r>
            <w:r>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w:t>
            </w:r>
            <w:r>
              <w:lastRenderedPageBreak/>
              <w:t xml:space="preserve">(SOTESSs), </w:t>
            </w:r>
            <w:r w:rsidRPr="00057C5C">
              <w:rPr>
                <w:iCs/>
              </w:rPr>
              <w:t xml:space="preserve">and forecasted capacity from price-responsive Demand based on information reported to ERCOT in accordance with Section 3.10.7.2.1, Reporting of Demand Response.  ERCOT must post the following inputs </w:t>
            </w:r>
            <w:r>
              <w:rPr>
                <w:iCs/>
              </w:rPr>
              <w:t>to</w:t>
            </w:r>
            <w:r w:rsidRPr="00057C5C">
              <w:rPr>
                <w:iCs/>
              </w:rPr>
              <w:t xml:space="preserve"> the </w:t>
            </w:r>
            <w:r>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6B17D4F1" w14:textId="77777777" w:rsidR="00111762" w:rsidRPr="00057C5C" w:rsidRDefault="00111762" w:rsidP="00A54655">
            <w:pPr>
              <w:spacing w:after="240"/>
              <w:ind w:left="1440" w:hanging="720"/>
              <w:rPr>
                <w:iCs/>
              </w:rPr>
            </w:pPr>
            <w:r w:rsidRPr="00057C5C">
              <w:rPr>
                <w:iCs/>
              </w:rPr>
              <w:t>(a)</w:t>
            </w:r>
            <w:r w:rsidRPr="00057C5C">
              <w:rPr>
                <w:iCs/>
              </w:rPr>
              <w:tab/>
              <w:t xml:space="preserve">The Load forecast; </w:t>
            </w:r>
          </w:p>
          <w:p w14:paraId="0C511099" w14:textId="77777777" w:rsidR="00111762" w:rsidRPr="00057C5C" w:rsidRDefault="00111762" w:rsidP="00A54655">
            <w:pPr>
              <w:spacing w:after="240"/>
              <w:ind w:left="1440" w:hanging="720"/>
              <w:rPr>
                <w:iCs/>
              </w:rPr>
            </w:pPr>
            <w:r w:rsidRPr="00057C5C">
              <w:rPr>
                <w:iCs/>
              </w:rPr>
              <w:t>(b)</w:t>
            </w:r>
            <w:r w:rsidRPr="00057C5C">
              <w:rPr>
                <w:iCs/>
              </w:rPr>
              <w:tab/>
              <w:t>Load forecast vendor selection;</w:t>
            </w:r>
          </w:p>
          <w:p w14:paraId="1CF6788E" w14:textId="77777777" w:rsidR="00111762" w:rsidRPr="00057C5C" w:rsidRDefault="00111762" w:rsidP="00A54655">
            <w:pPr>
              <w:spacing w:after="240"/>
              <w:ind w:left="1440" w:hanging="720"/>
              <w:rPr>
                <w:iCs/>
              </w:rPr>
            </w:pPr>
            <w:r w:rsidRPr="00057C5C">
              <w:rPr>
                <w:iCs/>
              </w:rPr>
              <w:t>(c)</w:t>
            </w:r>
            <w:r w:rsidRPr="00057C5C">
              <w:rPr>
                <w:iCs/>
              </w:rPr>
              <w:tab/>
              <w:t>Wind forecast;</w:t>
            </w:r>
          </w:p>
          <w:p w14:paraId="367B9130" w14:textId="77777777" w:rsidR="00111762" w:rsidRPr="00057C5C" w:rsidRDefault="00111762" w:rsidP="00A54655">
            <w:pPr>
              <w:spacing w:after="240"/>
              <w:ind w:left="1440" w:hanging="720"/>
              <w:rPr>
                <w:iCs/>
              </w:rPr>
            </w:pPr>
            <w:r w:rsidRPr="00057C5C">
              <w:rPr>
                <w:iCs/>
              </w:rPr>
              <w:t>(d)</w:t>
            </w:r>
            <w:r w:rsidRPr="00057C5C">
              <w:rPr>
                <w:iCs/>
              </w:rPr>
              <w:tab/>
              <w:t>Wind forecast vendor selection;</w:t>
            </w:r>
          </w:p>
          <w:p w14:paraId="3D7DC1B8" w14:textId="77777777" w:rsidR="00111762" w:rsidRPr="00057C5C" w:rsidRDefault="00111762" w:rsidP="00A54655">
            <w:pPr>
              <w:spacing w:after="240"/>
              <w:ind w:left="1440" w:hanging="720"/>
              <w:rPr>
                <w:iCs/>
              </w:rPr>
            </w:pPr>
            <w:r w:rsidRPr="00057C5C">
              <w:rPr>
                <w:iCs/>
              </w:rPr>
              <w:t>(e)</w:t>
            </w:r>
            <w:r w:rsidRPr="00057C5C">
              <w:rPr>
                <w:iCs/>
              </w:rPr>
              <w:tab/>
              <w:t>Solar forecast;</w:t>
            </w:r>
          </w:p>
          <w:p w14:paraId="1C7D7D2C" w14:textId="77777777" w:rsidR="00111762" w:rsidRPr="00057C5C" w:rsidRDefault="00111762" w:rsidP="00A54655">
            <w:pPr>
              <w:spacing w:after="240"/>
              <w:ind w:left="1440" w:hanging="720"/>
              <w:rPr>
                <w:iCs/>
              </w:rPr>
            </w:pPr>
            <w:r w:rsidRPr="00057C5C">
              <w:rPr>
                <w:iCs/>
              </w:rPr>
              <w:t>(f)</w:t>
            </w:r>
            <w:r w:rsidRPr="00057C5C">
              <w:rPr>
                <w:iCs/>
              </w:rPr>
              <w:tab/>
              <w:t>Solar forecast vendor selection;</w:t>
            </w:r>
          </w:p>
          <w:p w14:paraId="1537C5D9" w14:textId="77777777" w:rsidR="00111762" w:rsidRPr="00057C5C" w:rsidRDefault="00111762" w:rsidP="00A54655">
            <w:pPr>
              <w:spacing w:after="240"/>
              <w:ind w:left="1440" w:hanging="720"/>
              <w:rPr>
                <w:iCs/>
              </w:rPr>
            </w:pPr>
            <w:r w:rsidRPr="00057C5C">
              <w:rPr>
                <w:iCs/>
              </w:rPr>
              <w:t>(g)</w:t>
            </w:r>
            <w:r w:rsidRPr="00057C5C">
              <w:rPr>
                <w:iCs/>
              </w:rPr>
              <w:tab/>
              <w:t>Expected severe weather impacts forecast;</w:t>
            </w:r>
          </w:p>
          <w:p w14:paraId="17ADC68A" w14:textId="77777777" w:rsidR="00111762" w:rsidRPr="00057C5C" w:rsidRDefault="00111762" w:rsidP="00A54655">
            <w:pPr>
              <w:spacing w:after="240"/>
              <w:ind w:left="1440" w:hanging="720"/>
              <w:rPr>
                <w:iCs/>
              </w:rPr>
            </w:pPr>
            <w:r w:rsidRPr="00057C5C">
              <w:rPr>
                <w:iCs/>
              </w:rPr>
              <w:t>(h)</w:t>
            </w:r>
            <w:r w:rsidRPr="00057C5C">
              <w:rPr>
                <w:iCs/>
              </w:rPr>
              <w:tab/>
              <w:t>Targeted reserve levels;</w:t>
            </w:r>
          </w:p>
          <w:p w14:paraId="00A65229" w14:textId="77777777" w:rsidR="00111762" w:rsidRPr="00057C5C" w:rsidRDefault="00111762" w:rsidP="00A54655">
            <w:pPr>
              <w:spacing w:after="240"/>
              <w:ind w:left="1440" w:hanging="720"/>
              <w:rPr>
                <w:iCs/>
              </w:rPr>
            </w:pPr>
            <w:r w:rsidRPr="00057C5C">
              <w:rPr>
                <w:iCs/>
              </w:rPr>
              <w:t>(i)</w:t>
            </w:r>
            <w:r w:rsidRPr="00057C5C">
              <w:rPr>
                <w:iCs/>
              </w:rPr>
              <w:tab/>
              <w:t>DC Tie import forecast;</w:t>
            </w:r>
          </w:p>
          <w:p w14:paraId="07AAA0F3" w14:textId="77777777" w:rsidR="00111762" w:rsidRPr="00057C5C" w:rsidRDefault="00111762" w:rsidP="00A54655">
            <w:pPr>
              <w:spacing w:after="240"/>
              <w:ind w:left="1440" w:hanging="720"/>
              <w:rPr>
                <w:iCs/>
              </w:rPr>
            </w:pPr>
            <w:r w:rsidRPr="00057C5C">
              <w:rPr>
                <w:iCs/>
              </w:rPr>
              <w:t>(j)</w:t>
            </w:r>
            <w:r w:rsidRPr="00057C5C">
              <w:rPr>
                <w:iCs/>
              </w:rPr>
              <w:tab/>
              <w:t>DC Tie export curtailment forecast;</w:t>
            </w:r>
          </w:p>
          <w:p w14:paraId="37ED4AA5" w14:textId="77777777" w:rsidR="00111762" w:rsidRPr="00057C5C" w:rsidRDefault="00111762" w:rsidP="00A54655">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25555C0B" w14:textId="77777777" w:rsidR="00111762" w:rsidRPr="00057C5C" w:rsidRDefault="00111762" w:rsidP="00A54655">
            <w:pPr>
              <w:spacing w:after="240"/>
              <w:ind w:left="1440" w:hanging="720"/>
              <w:rPr>
                <w:iCs/>
              </w:rPr>
            </w:pPr>
            <w:r w:rsidRPr="00057C5C">
              <w:rPr>
                <w:iCs/>
              </w:rPr>
              <w:t>(l)</w:t>
            </w:r>
            <w:r w:rsidRPr="00057C5C">
              <w:rPr>
                <w:iCs/>
              </w:rPr>
              <w:tab/>
              <w:t>The forecast of capacity provided by price-responsive Demand;</w:t>
            </w:r>
          </w:p>
          <w:p w14:paraId="56B8E7B7" w14:textId="77777777" w:rsidR="00111762" w:rsidRPr="00057C5C" w:rsidRDefault="00111762" w:rsidP="00A54655">
            <w:pPr>
              <w:spacing w:after="240"/>
              <w:ind w:left="1440" w:hanging="720"/>
              <w:rPr>
                <w:iCs/>
              </w:rPr>
            </w:pPr>
            <w:r w:rsidRPr="00057C5C">
              <w:rPr>
                <w:iCs/>
              </w:rPr>
              <w:t>(m)</w:t>
            </w:r>
            <w:r w:rsidRPr="00057C5C">
              <w:rPr>
                <w:iCs/>
              </w:rPr>
              <w:tab/>
              <w:t>Any aggregate derating of Resource(s) and/or Forced Outage assumptions in total MWs; and</w:t>
            </w:r>
          </w:p>
          <w:p w14:paraId="0E9E2988" w14:textId="77777777" w:rsidR="00111762" w:rsidRPr="00A93FFB" w:rsidRDefault="00111762" w:rsidP="00A54655">
            <w:pPr>
              <w:spacing w:after="240"/>
              <w:ind w:left="1440" w:hanging="720"/>
              <w:rPr>
                <w:iCs/>
              </w:rPr>
            </w:pPr>
            <w:r w:rsidRPr="00057C5C">
              <w:rPr>
                <w:iCs/>
              </w:rPr>
              <w:t>(n)</w:t>
            </w:r>
            <w:r w:rsidRPr="00057C5C">
              <w:rPr>
                <w:iCs/>
              </w:rPr>
              <w:tab/>
              <w:t>Any aggregate fuel derating assumptions in total MWs.</w:t>
            </w:r>
          </w:p>
        </w:tc>
      </w:tr>
    </w:tbl>
    <w:p w14:paraId="3405CBA1" w14:textId="77777777" w:rsidR="00111762" w:rsidRPr="00F057BA" w:rsidRDefault="00111762" w:rsidP="00111762">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5D61AD1D" w14:textId="77777777" w:rsidR="00111762" w:rsidRPr="00F057BA" w:rsidRDefault="00111762" w:rsidP="00111762">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073B1245" w14:textId="77777777" w:rsidR="00111762" w:rsidRDefault="00111762" w:rsidP="00111762">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0038A7A7" w14:textId="77777777" w:rsidR="006F2C73" w:rsidRPr="00B070BB" w:rsidRDefault="006F2C73" w:rsidP="006F2C73">
      <w:pPr>
        <w:pStyle w:val="H4"/>
        <w:rPr>
          <w:b w:val="0"/>
        </w:rPr>
      </w:pPr>
      <w:r w:rsidRPr="00B070BB">
        <w:lastRenderedPageBreak/>
        <w:t>3.1.6.13</w:t>
      </w:r>
      <w:r w:rsidRPr="00B070BB">
        <w:tab/>
      </w:r>
      <w:del w:id="244" w:author="ERCOT" w:date="2025-03-13T12:00:00Z">
        <w:r w:rsidRPr="00B070BB" w:rsidDel="0005360E">
          <w:delText xml:space="preserve">Maximum Daily </w:delText>
        </w:r>
      </w:del>
      <w:r w:rsidRPr="00B070BB">
        <w:t xml:space="preserve">Resource Planned Outage </w:t>
      </w:r>
      <w:del w:id="245" w:author="ERCOT" w:date="2025-03-13T12:00:00Z">
        <w:r w:rsidRPr="00B070BB" w:rsidDel="0005360E">
          <w:delText>Capacity</w:delText>
        </w:r>
      </w:del>
      <w:bookmarkEnd w:id="227"/>
      <w:ins w:id="246" w:author="ERCOT" w:date="2025-03-13T12:00:00Z">
        <w:r w:rsidR="0005360E">
          <w:t>Limit</w:t>
        </w:r>
      </w:ins>
      <w:ins w:id="247" w:author="ERCOT" w:date="2025-05-22T12:30:00Z">
        <w:r w:rsidR="0066671A">
          <w:t xml:space="preserve"> (RPOL)</w:t>
        </w:r>
      </w:ins>
    </w:p>
    <w:p w14:paraId="18846931" w14:textId="77777777" w:rsidR="006F2C73" w:rsidRPr="00377CC8" w:rsidRDefault="006F2C73" w:rsidP="006F2C73">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AC44722" w14:textId="77777777" w:rsidR="006F2C73" w:rsidRPr="00377CC8" w:rsidRDefault="006F2C73" w:rsidP="006F2C73">
      <w:pPr>
        <w:spacing w:after="240"/>
        <w:ind w:left="1440" w:hanging="720"/>
        <w:rPr>
          <w:iCs/>
        </w:rPr>
      </w:pPr>
      <w:r w:rsidRPr="00377CC8">
        <w:rPr>
          <w:iCs/>
        </w:rPr>
        <w:t>(a)</w:t>
      </w:r>
      <w:r w:rsidRPr="00377CC8">
        <w:rPr>
          <w:iCs/>
        </w:rPr>
        <w:tab/>
        <w:t xml:space="preserve">For days more than seven days ahead of the Operating Day, the calculation of this </w:t>
      </w:r>
      <w:del w:id="248" w:author="ERCOT" w:date="2025-05-22T12:30:00Z">
        <w:r w:rsidRPr="00377CC8" w:rsidDel="0066671A">
          <w:rPr>
            <w:iCs/>
          </w:rPr>
          <w:delText>Maximum Daily Resource Planned Outage Capacity</w:delText>
        </w:r>
      </w:del>
      <w:ins w:id="249" w:author="ERCOT" w:date="2025-05-22T12:30:00Z">
        <w:r w:rsidR="0066671A">
          <w:rPr>
            <w:iCs/>
          </w:rPr>
          <w:t>RPOL</w:t>
        </w:r>
      </w:ins>
      <w:r w:rsidRPr="00377CC8">
        <w:rPr>
          <w:iCs/>
        </w:rPr>
        <w:t xml:space="preserve"> </w:t>
      </w:r>
      <w:del w:id="250" w:author="ERCOT" w:date="2025-05-20T13:37:00Z">
        <w:r w:rsidRPr="00377CC8" w:rsidDel="00EB188A">
          <w:rPr>
            <w:iCs/>
          </w:rPr>
          <w:delText xml:space="preserve">will be based on </w:delText>
        </w:r>
      </w:del>
      <w:ins w:id="251" w:author="ERCOT" w:date="2025-02-24T09:25:00Z">
        <w:r>
          <w:rPr>
            <w:iCs/>
          </w:rPr>
          <w:t xml:space="preserve">shall include the parameters used to determine the </w:t>
        </w:r>
      </w:ins>
      <w:ins w:id="252" w:author="ERCOT" w:date="2025-05-22T14:24:00Z">
        <w:r w:rsidR="00A375E2">
          <w:rPr>
            <w:iCs/>
          </w:rPr>
          <w:t>RPOL</w:t>
        </w:r>
      </w:ins>
      <w:ins w:id="253" w:author="ERCOT" w:date="2025-02-24T09:25:00Z">
        <w:r>
          <w:rPr>
            <w:iCs/>
          </w:rPr>
          <w:t xml:space="preserve"> that will apply to Generation Resources and </w:t>
        </w:r>
      </w:ins>
      <w:ins w:id="254" w:author="ERCOT" w:date="2025-05-22T14:24:00Z">
        <w:r w:rsidR="00614905">
          <w:rPr>
            <w:iCs/>
          </w:rPr>
          <w:t>ESRs</w:t>
        </w:r>
      </w:ins>
      <w:ins w:id="255" w:author="ERCOT" w:date="2025-02-24T09:26:00Z">
        <w:r>
          <w:rPr>
            <w:iCs/>
          </w:rPr>
          <w:t xml:space="preserve">.  </w:t>
        </w:r>
      </w:ins>
      <w:del w:id="256" w:author="ERCOT" w:date="2025-02-24T09:25:00Z">
        <w:r w:rsidRPr="00377CC8" w:rsidDel="006F2C73">
          <w:rPr>
            <w:iCs/>
          </w:rPr>
          <w:delText xml:space="preserve">seasonal assumptions, planned Resources that have met the criteria in Planning Guide Section 6.9, Addition of Proposed Generation to the Planning Models, Planned Outages of nuclear Generation Resources, Planned Outages of </w:delText>
        </w:r>
        <w:r w:rsidDel="006F2C73">
          <w:rPr>
            <w:iCs/>
          </w:rPr>
          <w:delText>QFs</w:delText>
        </w:r>
        <w:r w:rsidRPr="00377CC8" w:rsidDel="006F2C73">
          <w:rPr>
            <w:iCs/>
          </w:rPr>
          <w:delText xml:space="preserve"> that are subject to the exemption in paragraph (7) of Section 3.1.6, and the long-term </w:delText>
        </w:r>
        <w:r w:rsidDel="006F2C73">
          <w:rPr>
            <w:iCs/>
          </w:rPr>
          <w:delText>L</w:delText>
        </w:r>
        <w:r w:rsidRPr="00377CC8" w:rsidDel="006F2C73">
          <w:rPr>
            <w:iCs/>
          </w:rPr>
          <w:delText xml:space="preserve">oad forecast.  </w:delText>
        </w:r>
      </w:del>
      <w:r w:rsidRPr="00377CC8">
        <w:rPr>
          <w:iCs/>
        </w:rPr>
        <w:t xml:space="preserve">ERCOT shall update the calculation of the </w:t>
      </w:r>
      <w:ins w:id="257" w:author="ERCOT" w:date="2025-05-20T13:34:00Z">
        <w:r w:rsidR="00EB188A" w:rsidRPr="00CF6193">
          <w:rPr>
            <w:iCs/>
          </w:rPr>
          <w:t>RPOL</w:t>
        </w:r>
      </w:ins>
      <w:del w:id="258" w:author="ERCOT" w:date="2025-03-13T12:01:00Z">
        <w:r w:rsidRPr="00CF6193" w:rsidDel="0005360E">
          <w:rPr>
            <w:iCs/>
          </w:rPr>
          <w:delText xml:space="preserve">Maximum Daily Resource </w:delText>
        </w:r>
      </w:del>
      <w:del w:id="259" w:author="ERCOT" w:date="2025-05-20T13:34:00Z">
        <w:r w:rsidRPr="00CF6193" w:rsidDel="00EB188A">
          <w:rPr>
            <w:iCs/>
          </w:rPr>
          <w:delText xml:space="preserve">Planned Outage </w:delText>
        </w:r>
      </w:del>
      <w:del w:id="260" w:author="ERCOT" w:date="2025-03-13T12:01:00Z">
        <w:r w:rsidRPr="00CF6193" w:rsidDel="0005360E">
          <w:rPr>
            <w:iCs/>
          </w:rPr>
          <w:delText>Capacity</w:delText>
        </w:r>
      </w:del>
      <w:del w:id="261" w:author="ERCOT" w:date="2025-05-20T13:35:00Z">
        <w:r w:rsidRPr="00CF6193" w:rsidDel="00EB188A">
          <w:rPr>
            <w:iCs/>
          </w:rPr>
          <w:delText xml:space="preserve"> for the next 60 months </w:delText>
        </w:r>
      </w:del>
      <w:del w:id="262" w:author="ERCOT" w:date="2025-02-24T09:26:00Z">
        <w:r w:rsidRPr="00CF6193" w:rsidDel="006F2C73">
          <w:rPr>
            <w:iCs/>
          </w:rPr>
          <w:delText xml:space="preserve">twice per </w:delText>
        </w:r>
      </w:del>
      <w:ins w:id="263" w:author="ERCOT" w:date="2025-05-22T13:02:00Z">
        <w:r w:rsidR="00957382">
          <w:rPr>
            <w:iCs/>
          </w:rPr>
          <w:t xml:space="preserve"> </w:t>
        </w:r>
      </w:ins>
      <w:ins w:id="264" w:author="ERCOT 081825" w:date="2025-08-13T10:13:00Z">
        <w:r w:rsidR="00DF76E4">
          <w:rPr>
            <w:iCs/>
          </w:rPr>
          <w:t xml:space="preserve">at least </w:t>
        </w:r>
      </w:ins>
      <w:r w:rsidRPr="00CF6193">
        <w:rPr>
          <w:iCs/>
        </w:rPr>
        <w:t>month</w:t>
      </w:r>
      <w:ins w:id="265" w:author="ERCOT" w:date="2025-02-24T09:26:00Z">
        <w:r w:rsidRPr="00CF6193">
          <w:rPr>
            <w:iCs/>
          </w:rPr>
          <w:t>ly</w:t>
        </w:r>
      </w:ins>
      <w:r w:rsidRPr="00CF6193">
        <w:rPr>
          <w:iCs/>
        </w:rPr>
        <w:t>.</w:t>
      </w:r>
    </w:p>
    <w:p w14:paraId="46E9AC63" w14:textId="77777777" w:rsidR="006F2C73" w:rsidRPr="00377CC8" w:rsidRDefault="006F2C73" w:rsidP="006F2C73">
      <w:pPr>
        <w:spacing w:after="240"/>
        <w:ind w:left="1440" w:hanging="720"/>
        <w:rPr>
          <w:iCs/>
        </w:rPr>
      </w:pPr>
      <w:r w:rsidRPr="00377CC8">
        <w:rPr>
          <w:iCs/>
        </w:rPr>
        <w:t>(b)</w:t>
      </w:r>
      <w:r w:rsidRPr="00377CC8">
        <w:rPr>
          <w:iCs/>
        </w:rPr>
        <w:tab/>
        <w:t xml:space="preserve">For days that are seven days or less prior to the Operating Day, the calculation of </w:t>
      </w:r>
      <w:del w:id="266" w:author="ERCOT" w:date="2025-02-24T09:26:00Z">
        <w:r w:rsidRPr="00377CC8" w:rsidDel="006F2C73">
          <w:rPr>
            <w:iCs/>
          </w:rPr>
          <w:delText>this</w:delText>
        </w:r>
      </w:del>
      <w:del w:id="267" w:author="ERCOT" w:date="2025-03-13T12:02:00Z">
        <w:r w:rsidRPr="00377CC8" w:rsidDel="0005360E">
          <w:rPr>
            <w:iCs/>
          </w:rPr>
          <w:delText xml:space="preserve"> Maximum Daily Resource </w:delText>
        </w:r>
      </w:del>
      <w:del w:id="268" w:author="ERCOT" w:date="2025-05-20T13:35:00Z">
        <w:r w:rsidRPr="00377CC8" w:rsidDel="00EB188A">
          <w:rPr>
            <w:iCs/>
          </w:rPr>
          <w:delText xml:space="preserve">Planned Outage </w:delText>
        </w:r>
      </w:del>
      <w:ins w:id="269" w:author="ERCOT" w:date="2025-04-19T10:49:00Z">
        <w:r w:rsidR="004523C4">
          <w:rPr>
            <w:iCs/>
          </w:rPr>
          <w:t>RPOL</w:t>
        </w:r>
      </w:ins>
      <w:ins w:id="270" w:author="ERCOT" w:date="2025-03-13T12:02:00Z">
        <w:r w:rsidR="0005360E">
          <w:rPr>
            <w:iCs/>
          </w:rPr>
          <w:t xml:space="preserve"> </w:t>
        </w:r>
      </w:ins>
      <w:del w:id="271" w:author="ERCOT" w:date="2025-03-13T12:02:00Z">
        <w:r w:rsidRPr="00377CC8" w:rsidDel="0005360E">
          <w:rPr>
            <w:iCs/>
          </w:rPr>
          <w:delText xml:space="preserve">Capacity </w:delText>
        </w:r>
      </w:del>
      <w:r w:rsidRPr="00377CC8">
        <w:rPr>
          <w:iCs/>
        </w:rPr>
        <w:t xml:space="preserve">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w:t>
      </w:r>
      <w:del w:id="272" w:author="ERCOT" w:date="2025-03-13T12:02:00Z">
        <w:r w:rsidRPr="00377CC8" w:rsidDel="0005360E">
          <w:rPr>
            <w:iCs/>
          </w:rPr>
          <w:delText xml:space="preserve">Maximum Daily Resource </w:delText>
        </w:r>
      </w:del>
      <w:del w:id="273" w:author="ERCOT" w:date="2025-04-19T10:50:00Z">
        <w:r w:rsidRPr="00377CC8" w:rsidDel="004523C4">
          <w:rPr>
            <w:iCs/>
          </w:rPr>
          <w:delText xml:space="preserve">Planned Outage </w:delText>
        </w:r>
      </w:del>
      <w:del w:id="274" w:author="ERCOT" w:date="2025-03-13T12:02:00Z">
        <w:r w:rsidRPr="00377CC8" w:rsidDel="0005360E">
          <w:rPr>
            <w:iCs/>
          </w:rPr>
          <w:delText xml:space="preserve">Capacity </w:delText>
        </w:r>
      </w:del>
      <w:ins w:id="275" w:author="ERCOT" w:date="2025-03-13T12:02:00Z">
        <w:r w:rsidR="0005360E">
          <w:rPr>
            <w:iCs/>
          </w:rPr>
          <w:t xml:space="preserve"> </w:t>
        </w:r>
      </w:ins>
      <w:ins w:id="276" w:author="ERCOT" w:date="2025-04-19T10:50:00Z">
        <w:r w:rsidR="004523C4">
          <w:rPr>
            <w:iCs/>
          </w:rPr>
          <w:t xml:space="preserve">RPOL </w:t>
        </w:r>
      </w:ins>
      <w:r w:rsidRPr="00377CC8">
        <w:rPr>
          <w:iCs/>
        </w:rPr>
        <w:t>for each hour of the next seven days on a rolling daily basis.</w:t>
      </w:r>
    </w:p>
    <w:p w14:paraId="0D87377F" w14:textId="77777777" w:rsidR="006F2C73" w:rsidRPr="00377CC8" w:rsidRDefault="006F2C73" w:rsidP="006F2C73">
      <w:pPr>
        <w:spacing w:after="240"/>
        <w:ind w:left="1440" w:hanging="720"/>
        <w:rPr>
          <w:iCs/>
        </w:rPr>
      </w:pPr>
      <w:r w:rsidRPr="00377CC8">
        <w:rPr>
          <w:iCs/>
        </w:rPr>
        <w:t>(c)</w:t>
      </w:r>
      <w:r w:rsidRPr="00377CC8">
        <w:rPr>
          <w:iCs/>
        </w:rPr>
        <w:tab/>
        <w:t xml:space="preserve">ERCOT shall post the </w:t>
      </w:r>
      <w:del w:id="277" w:author="ERCOT" w:date="2025-03-13T12:03:00Z">
        <w:r w:rsidRPr="00377CC8" w:rsidDel="0005360E">
          <w:rPr>
            <w:iCs/>
          </w:rPr>
          <w:delText xml:space="preserve">Maximum Daily Resource </w:delText>
        </w:r>
      </w:del>
      <w:del w:id="278" w:author="ERCOT" w:date="2025-04-19T10:50:00Z">
        <w:r w:rsidRPr="00377CC8" w:rsidDel="004523C4">
          <w:rPr>
            <w:iCs/>
          </w:rPr>
          <w:delText xml:space="preserve">Planned Outage </w:delText>
        </w:r>
      </w:del>
      <w:del w:id="279" w:author="ERCOT" w:date="2025-03-13T12:03:00Z">
        <w:r w:rsidRPr="00377CC8" w:rsidDel="0005360E">
          <w:rPr>
            <w:iCs/>
          </w:rPr>
          <w:delText>Capacity</w:delText>
        </w:r>
      </w:del>
      <w:del w:id="280" w:author="ERCOT" w:date="2025-04-19T10:50:00Z">
        <w:r w:rsidRPr="00377CC8" w:rsidDel="004523C4">
          <w:rPr>
            <w:iCs/>
          </w:rPr>
          <w:delText xml:space="preserve"> </w:delText>
        </w:r>
      </w:del>
      <w:ins w:id="281" w:author="ERCOT" w:date="2025-04-19T10:50:00Z">
        <w:r w:rsidR="004523C4">
          <w:rPr>
            <w:iCs/>
          </w:rPr>
          <w:t xml:space="preserve">RPOL </w:t>
        </w:r>
      </w:ins>
      <w:r w:rsidRPr="00377CC8">
        <w:rPr>
          <w:iCs/>
        </w:rPr>
        <w:t>and aggregate MW of approved Resource Planned Outages at least twice per day on the ERCOT website for each day of the next 60 months.</w:t>
      </w:r>
    </w:p>
    <w:p w14:paraId="1768BB56" w14:textId="77777777" w:rsidR="006F2C73" w:rsidRPr="00377CC8" w:rsidRDefault="006F2C73" w:rsidP="006F2C73">
      <w:pPr>
        <w:spacing w:after="240"/>
        <w:ind w:left="1440" w:hanging="720"/>
        <w:rPr>
          <w:iCs/>
        </w:rPr>
      </w:pPr>
      <w:r w:rsidRPr="00377CC8">
        <w:rPr>
          <w:iCs/>
        </w:rPr>
        <w:t>(d)</w:t>
      </w:r>
      <w:r w:rsidRPr="00377CC8">
        <w:rPr>
          <w:iCs/>
        </w:rPr>
        <w:tab/>
        <w:t xml:space="preserve">ERCOT shall post the </w:t>
      </w:r>
      <w:del w:id="282" w:author="ERCOT" w:date="2025-03-13T12:03:00Z">
        <w:r w:rsidRPr="00377CC8" w:rsidDel="0005360E">
          <w:rPr>
            <w:iCs/>
          </w:rPr>
          <w:delText xml:space="preserve">Maximum Daily Resource </w:delText>
        </w:r>
      </w:del>
      <w:del w:id="283" w:author="ERCOT" w:date="2025-04-19T10:50:00Z">
        <w:r w:rsidRPr="00377CC8" w:rsidDel="004523C4">
          <w:rPr>
            <w:iCs/>
          </w:rPr>
          <w:delText xml:space="preserve">Planned Outage </w:delText>
        </w:r>
      </w:del>
      <w:del w:id="284" w:author="ERCOT" w:date="2025-03-13T12:03:00Z">
        <w:r w:rsidRPr="00377CC8" w:rsidDel="0005360E">
          <w:rPr>
            <w:iCs/>
          </w:rPr>
          <w:delText>Capacity</w:delText>
        </w:r>
      </w:del>
      <w:ins w:id="285" w:author="ERCOT" w:date="2025-04-19T10:50:00Z">
        <w:r w:rsidR="004523C4">
          <w:rPr>
            <w:iCs/>
          </w:rPr>
          <w:t>RPOL</w:t>
        </w:r>
      </w:ins>
      <w:r w:rsidRPr="00377CC8">
        <w:rPr>
          <w:iCs/>
        </w:rPr>
        <w:t xml:space="preserve"> and aggregate MW of approved Resource Planned Outages hourly on the ERCOT website for each hour of the next seven days.</w:t>
      </w:r>
    </w:p>
    <w:p w14:paraId="27E78E90" w14:textId="77777777" w:rsidR="006F2C73" w:rsidRPr="00377CC8" w:rsidRDefault="006F2C73" w:rsidP="006F2C73">
      <w:pPr>
        <w:spacing w:after="240"/>
        <w:ind w:left="720" w:hanging="720"/>
        <w:rPr>
          <w:iCs/>
        </w:rPr>
      </w:pPr>
      <w:r w:rsidRPr="00377CC8">
        <w:rPr>
          <w:iCs/>
        </w:rPr>
        <w:t>(2)</w:t>
      </w:r>
      <w:r w:rsidRPr="00377CC8">
        <w:rPr>
          <w:iCs/>
        </w:rPr>
        <w:tab/>
        <w:t xml:space="preserve">ERCOT may adjust the </w:t>
      </w:r>
      <w:del w:id="286" w:author="ERCOT" w:date="2025-03-13T12:03:00Z">
        <w:r w:rsidRPr="00377CC8" w:rsidDel="0005360E">
          <w:rPr>
            <w:iCs/>
          </w:rPr>
          <w:delText xml:space="preserve">Maximum Daily Resource </w:delText>
        </w:r>
      </w:del>
      <w:del w:id="287" w:author="ERCOT" w:date="2025-04-19T10:50:00Z">
        <w:r w:rsidRPr="00377CC8" w:rsidDel="004523C4">
          <w:rPr>
            <w:iCs/>
          </w:rPr>
          <w:delText xml:space="preserve">Planned Outage </w:delText>
        </w:r>
      </w:del>
      <w:del w:id="288" w:author="ERCOT" w:date="2025-03-13T12:03:00Z">
        <w:r w:rsidRPr="00377CC8" w:rsidDel="0005360E">
          <w:rPr>
            <w:iCs/>
          </w:rPr>
          <w:delText>Capacity</w:delText>
        </w:r>
      </w:del>
      <w:ins w:id="289" w:author="ERCOT" w:date="2025-04-19T10:51:00Z">
        <w:r w:rsidR="004523C4">
          <w:rPr>
            <w:iCs/>
          </w:rPr>
          <w:t>RPOL</w:t>
        </w:r>
      </w:ins>
      <w:r w:rsidRPr="00377CC8">
        <w:rPr>
          <w:iCs/>
        </w:rPr>
        <w:t xml:space="preserve"> if, at any point in time, the actual aggregate Forced Outages and Maintenance Outages exceed the amount that is used in the </w:t>
      </w:r>
      <w:ins w:id="290" w:author="ERCOT" w:date="2025-03-13T12:04:00Z">
        <w:r w:rsidR="0046272B">
          <w:rPr>
            <w:iCs/>
          </w:rPr>
          <w:t xml:space="preserve">determination </w:t>
        </w:r>
      </w:ins>
      <w:ins w:id="291" w:author="ERCOT" w:date="2025-05-20T13:37:00Z">
        <w:r w:rsidR="00EB188A">
          <w:rPr>
            <w:iCs/>
          </w:rPr>
          <w:t xml:space="preserve">of </w:t>
        </w:r>
      </w:ins>
      <w:del w:id="292" w:author="ERCOT" w:date="2025-03-13T12:04:00Z">
        <w:r w:rsidRPr="00377CC8" w:rsidDel="0046272B">
          <w:rPr>
            <w:iCs/>
          </w:rPr>
          <w:delText xml:space="preserve">assessment </w:delText>
        </w:r>
      </w:del>
      <w:del w:id="293" w:author="ERCOT" w:date="2025-04-19T10:51:00Z">
        <w:r w:rsidRPr="00377CC8" w:rsidDel="004523C4">
          <w:rPr>
            <w:iCs/>
          </w:rPr>
          <w:delText xml:space="preserve">of the </w:delText>
        </w:r>
      </w:del>
      <w:del w:id="294" w:author="ERCOT" w:date="2025-03-13T12:03:00Z">
        <w:r w:rsidRPr="00377CC8" w:rsidDel="0046272B">
          <w:rPr>
            <w:iCs/>
          </w:rPr>
          <w:delText xml:space="preserve">Maximum Daily Resource </w:delText>
        </w:r>
      </w:del>
      <w:del w:id="295" w:author="ERCOT" w:date="2025-04-19T10:51:00Z">
        <w:r w:rsidRPr="00377CC8" w:rsidDel="004523C4">
          <w:rPr>
            <w:iCs/>
          </w:rPr>
          <w:delText>Planned Outage</w:delText>
        </w:r>
      </w:del>
      <w:del w:id="296" w:author="ERCOT" w:date="2025-03-13T12:03:00Z">
        <w:r w:rsidRPr="00377CC8" w:rsidDel="0046272B">
          <w:rPr>
            <w:iCs/>
          </w:rPr>
          <w:delText xml:space="preserve"> Capacity</w:delText>
        </w:r>
      </w:del>
      <w:ins w:id="297" w:author="ERCOT" w:date="2025-04-19T10:51:00Z">
        <w:r w:rsidR="004523C4">
          <w:rPr>
            <w:iCs/>
          </w:rPr>
          <w:t>RPOL</w:t>
        </w:r>
      </w:ins>
      <w:r w:rsidRPr="00377CC8">
        <w:rPr>
          <w:iCs/>
        </w:rPr>
        <w:t>.</w:t>
      </w:r>
    </w:p>
    <w:p w14:paraId="7954E641" w14:textId="77777777" w:rsidR="006F2C73" w:rsidRDefault="006F2C73" w:rsidP="006F2C73">
      <w:pPr>
        <w:pStyle w:val="BodyTextNumbered"/>
      </w:pPr>
      <w:r w:rsidRPr="00377CC8">
        <w:t>(3)</w:t>
      </w:r>
      <w:r w:rsidRPr="00377CC8">
        <w:tab/>
        <w:t xml:space="preserve">ERCOT shall post on the ERCOT website the methodology it uses to calculate </w:t>
      </w:r>
      <w:del w:id="298" w:author="ERCOT" w:date="2025-04-19T10:52:00Z">
        <w:r w:rsidRPr="00377CC8" w:rsidDel="004523C4">
          <w:delText>the</w:delText>
        </w:r>
      </w:del>
      <w:r w:rsidRPr="00377CC8">
        <w:t xml:space="preserve"> </w:t>
      </w:r>
      <w:del w:id="299" w:author="ERCOT" w:date="2025-03-13T12:04:00Z">
        <w:r w:rsidRPr="00377CC8" w:rsidDel="0046272B">
          <w:delText xml:space="preserve">Maximum Daily Resource </w:delText>
        </w:r>
      </w:del>
      <w:del w:id="300" w:author="ERCOT" w:date="2025-04-19T10:52:00Z">
        <w:r w:rsidRPr="00377CC8" w:rsidDel="004523C4">
          <w:delText xml:space="preserve">Planned Outage </w:delText>
        </w:r>
      </w:del>
      <w:del w:id="301" w:author="ERCOT" w:date="2025-03-13T12:04:00Z">
        <w:r w:rsidRPr="00377CC8" w:rsidDel="0046272B">
          <w:delText>Capacity</w:delText>
        </w:r>
      </w:del>
      <w:r w:rsidRPr="00377CC8">
        <w:t xml:space="preserve"> </w:t>
      </w:r>
      <w:ins w:id="302" w:author="ERCOT" w:date="2025-04-19T10:52:00Z">
        <w:r w:rsidR="004523C4">
          <w:t xml:space="preserve">RPOL </w:t>
        </w:r>
      </w:ins>
      <w:r w:rsidRPr="00377CC8">
        <w:t xml:space="preserve">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w:t>
      </w:r>
      <w:r w:rsidRPr="00377CC8">
        <w:lastRenderedPageBreak/>
        <w:t>shall post the revised methodology on the ERCOT website and issue a Market Notice announcing the posting.</w:t>
      </w:r>
    </w:p>
    <w:p w14:paraId="49123171" w14:textId="77777777" w:rsidR="00111762" w:rsidRDefault="00111762" w:rsidP="00111762">
      <w:pPr>
        <w:pStyle w:val="H3"/>
      </w:pPr>
      <w:bookmarkStart w:id="303" w:name="_Toc204048502"/>
      <w:bookmarkStart w:id="304" w:name="_Toc400526089"/>
      <w:bookmarkStart w:id="305" w:name="_Toc405534407"/>
      <w:bookmarkStart w:id="306" w:name="_Toc406570420"/>
      <w:bookmarkStart w:id="307" w:name="_Toc410910572"/>
      <w:bookmarkStart w:id="308" w:name="_Toc411841000"/>
      <w:bookmarkStart w:id="309" w:name="_Toc422146962"/>
      <w:bookmarkStart w:id="310" w:name="_Toc433020558"/>
      <w:bookmarkStart w:id="311" w:name="_Toc437261999"/>
      <w:bookmarkStart w:id="312" w:name="_Toc478375170"/>
      <w:bookmarkStart w:id="313" w:name="_Toc193984138"/>
      <w:r>
        <w:t>3.1.7</w:t>
      </w:r>
      <w:r>
        <w:tab/>
        <w:t>Reliability Resource Outages</w:t>
      </w:r>
      <w:bookmarkEnd w:id="303"/>
      <w:bookmarkEnd w:id="304"/>
      <w:bookmarkEnd w:id="305"/>
      <w:bookmarkEnd w:id="306"/>
      <w:bookmarkEnd w:id="307"/>
      <w:bookmarkEnd w:id="308"/>
      <w:bookmarkEnd w:id="309"/>
      <w:bookmarkEnd w:id="310"/>
      <w:bookmarkEnd w:id="311"/>
      <w:bookmarkEnd w:id="312"/>
      <w:bookmarkEnd w:id="313"/>
    </w:p>
    <w:p w14:paraId="59FF9032" w14:textId="77777777" w:rsidR="00111762" w:rsidRDefault="00111762" w:rsidP="00111762">
      <w:pPr>
        <w:pStyle w:val="BodyTextNumbered"/>
      </w:pPr>
      <w:r>
        <w:t>(1)</w:t>
      </w:r>
      <w:r>
        <w:tab/>
        <w:t xml:space="preserve">ERCOT shall evaluate requests for approval of an Outage of a Reliability Resource to </w:t>
      </w:r>
      <w:r w:rsidRPr="00CF6193">
        <w:t xml:space="preserve">determine if any one or a combination of proposed Outages may cause ERCOT to violate applicable reliability standards or exceed the </w:t>
      </w:r>
      <w:del w:id="314" w:author="ERCOT" w:date="2025-05-22T12:27:00Z">
        <w:r w:rsidRPr="00CF6193" w:rsidDel="0066671A">
          <w:delText>Maximum Daily Resource Planned Outage Capacity</w:delText>
        </w:r>
      </w:del>
      <w:ins w:id="315" w:author="ERCOT" w:date="2025-05-22T12:27:00Z">
        <w:r w:rsidR="0066671A" w:rsidRPr="00CF6193">
          <w:t>R</w:t>
        </w:r>
      </w:ins>
      <w:ins w:id="316" w:author="ERCOT" w:date="2025-05-22T12:28:00Z">
        <w:r w:rsidR="0066671A" w:rsidRPr="00CF6193">
          <w:t>POL</w:t>
        </w:r>
      </w:ins>
      <w:r w:rsidRPr="00CF6193">
        <w:t>.  ERCOT’s evaluations shall take into consideration factors including the following:</w:t>
      </w:r>
      <w:r>
        <w:t xml:space="preserve"> </w:t>
      </w:r>
    </w:p>
    <w:p w14:paraId="3C4BA754" w14:textId="77777777" w:rsidR="00111762" w:rsidRDefault="00111762" w:rsidP="00111762">
      <w:pPr>
        <w:pStyle w:val="List"/>
      </w:pPr>
      <w:r>
        <w:t>(a)</w:t>
      </w:r>
      <w:r>
        <w:tab/>
        <w:t>Load forecast;</w:t>
      </w:r>
    </w:p>
    <w:p w14:paraId="3D5F2133" w14:textId="77777777" w:rsidR="00111762" w:rsidRDefault="00111762" w:rsidP="00111762">
      <w:pPr>
        <w:pStyle w:val="List"/>
      </w:pPr>
      <w:r>
        <w:t>(b)</w:t>
      </w:r>
      <w:r>
        <w:tab/>
        <w:t>All other known Outages; and</w:t>
      </w:r>
    </w:p>
    <w:p w14:paraId="058979A6" w14:textId="77777777" w:rsidR="00111762" w:rsidRDefault="00111762" w:rsidP="00111762">
      <w:pPr>
        <w:pStyle w:val="List"/>
      </w:pPr>
      <w:r>
        <w:t>(c)</w:t>
      </w:r>
      <w:r>
        <w:tab/>
        <w:t>Potential for the proposed Outages to cause irresolvable transmission overloads or voltage supply concerns based on the indications from contingency analysis software.</w:t>
      </w:r>
    </w:p>
    <w:p w14:paraId="060C79CC" w14:textId="77777777" w:rsidR="00111762" w:rsidRPr="00AE0E6D" w:rsidRDefault="00111762" w:rsidP="00111762">
      <w:pPr>
        <w:pStyle w:val="H4"/>
        <w:rPr>
          <w:b w:val="0"/>
        </w:rPr>
      </w:pPr>
      <w:bookmarkStart w:id="317" w:name="_Toc204048503"/>
      <w:bookmarkStart w:id="318" w:name="_Toc400526090"/>
      <w:bookmarkStart w:id="319" w:name="_Toc405534408"/>
      <w:bookmarkStart w:id="320" w:name="_Toc406570421"/>
      <w:bookmarkStart w:id="321" w:name="_Toc410910573"/>
      <w:bookmarkStart w:id="322" w:name="_Toc411841001"/>
      <w:bookmarkStart w:id="323" w:name="_Toc422146963"/>
      <w:bookmarkStart w:id="324" w:name="_Toc433020559"/>
      <w:bookmarkStart w:id="325" w:name="_Toc437262000"/>
      <w:bookmarkStart w:id="326" w:name="_Toc478375171"/>
      <w:bookmarkStart w:id="327" w:name="_Toc193984139"/>
      <w:r w:rsidRPr="00AE0E6D">
        <w:t>3.1.7.1</w:t>
      </w:r>
      <w:r w:rsidRPr="00AE0E6D">
        <w:tab/>
        <w:t>Timelines for Response by ERCOT on Reliability Resource Outages</w:t>
      </w:r>
      <w:bookmarkEnd w:id="317"/>
      <w:bookmarkEnd w:id="318"/>
      <w:bookmarkEnd w:id="319"/>
      <w:bookmarkEnd w:id="320"/>
      <w:bookmarkEnd w:id="321"/>
      <w:bookmarkEnd w:id="322"/>
      <w:bookmarkEnd w:id="323"/>
      <w:bookmarkEnd w:id="324"/>
      <w:bookmarkEnd w:id="325"/>
      <w:bookmarkEnd w:id="326"/>
      <w:bookmarkEnd w:id="327"/>
    </w:p>
    <w:p w14:paraId="27A94C32" w14:textId="77777777" w:rsidR="00111762" w:rsidRDefault="00111762" w:rsidP="00111762">
      <w:pPr>
        <w:pStyle w:val="BodyTextNumbered"/>
      </w:pPr>
      <w:r>
        <w:t>(1)</w:t>
      </w:r>
      <w:r>
        <w:tab/>
        <w:t xml:space="preserve">ERCOT shall approve requests for Planned Outages of Reliability Resources unless, in ERCOT’s </w:t>
      </w:r>
      <w:r w:rsidRPr="00CF6193">
        <w:t xml:space="preserve">determination, the requested Planned Outage would cause ERCOT to violate applicable reliability standards or exceed the </w:t>
      </w:r>
      <w:del w:id="328" w:author="ERCOT" w:date="2025-05-22T12:28:00Z">
        <w:r w:rsidRPr="00CF6193" w:rsidDel="0066671A">
          <w:delText>Maximum Daily Resource Planned Outage Capacity</w:delText>
        </w:r>
      </w:del>
      <w:ins w:id="329" w:author="ERCOT" w:date="2025-05-22T12:28:00Z">
        <w:r w:rsidR="0066671A" w:rsidRPr="00CF6193">
          <w:t>RPOL</w:t>
        </w:r>
      </w:ins>
      <w:r w:rsidRPr="00CF6193">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794"/>
        <w:gridCol w:w="4591"/>
      </w:tblGrid>
      <w:tr w:rsidR="00111762" w14:paraId="2AF0302E" w14:textId="77777777" w:rsidTr="00A54655">
        <w:tc>
          <w:tcPr>
            <w:tcW w:w="2554" w:type="pct"/>
          </w:tcPr>
          <w:p w14:paraId="24DCDFC6" w14:textId="77777777" w:rsidR="00111762" w:rsidRDefault="00111762" w:rsidP="00A54655">
            <w:pPr>
              <w:pStyle w:val="TableHead"/>
            </w:pPr>
            <w:r>
              <w:t>Amount of time between a Request for approval of a proposed Planned Outage and the scheduled start date of the proposed Outage:</w:t>
            </w:r>
          </w:p>
        </w:tc>
        <w:tc>
          <w:tcPr>
            <w:tcW w:w="2446" w:type="pct"/>
          </w:tcPr>
          <w:p w14:paraId="48817EF4" w14:textId="77777777" w:rsidR="00111762" w:rsidRDefault="00111762" w:rsidP="00A54655">
            <w:pPr>
              <w:pStyle w:val="TableHead"/>
            </w:pPr>
            <w:r>
              <w:t>ERCOT shall approve or reject no later than:</w:t>
            </w:r>
          </w:p>
        </w:tc>
      </w:tr>
      <w:tr w:rsidR="00111762" w14:paraId="7EEE0530" w14:textId="77777777" w:rsidTr="00A54655">
        <w:tc>
          <w:tcPr>
            <w:tcW w:w="2554" w:type="pct"/>
          </w:tcPr>
          <w:p w14:paraId="5B7530DF" w14:textId="77777777" w:rsidR="00111762" w:rsidRDefault="00111762" w:rsidP="00A54655">
            <w:pPr>
              <w:pStyle w:val="TableBody"/>
            </w:pPr>
            <w:r>
              <w:t>No less than 30 days</w:t>
            </w:r>
          </w:p>
        </w:tc>
        <w:tc>
          <w:tcPr>
            <w:tcW w:w="2446" w:type="pct"/>
          </w:tcPr>
          <w:p w14:paraId="39E0C4E3" w14:textId="77777777" w:rsidR="00111762" w:rsidRDefault="00111762" w:rsidP="00A54655">
            <w:pPr>
              <w:pStyle w:val="TableBody"/>
            </w:pPr>
            <w:r w:rsidRPr="00377CC8">
              <w:t>Five Business Days after submission</w:t>
            </w:r>
          </w:p>
        </w:tc>
      </w:tr>
      <w:tr w:rsidR="00111762" w14:paraId="4C429382" w14:textId="77777777" w:rsidTr="00A54655">
        <w:tc>
          <w:tcPr>
            <w:tcW w:w="2554" w:type="pct"/>
          </w:tcPr>
          <w:p w14:paraId="0C4A02A5" w14:textId="77777777" w:rsidR="00111762" w:rsidRDefault="00111762" w:rsidP="00A54655">
            <w:pPr>
              <w:pStyle w:val="TableBody"/>
            </w:pPr>
            <w:r>
              <w:t>Greater than 45 days</w:t>
            </w:r>
          </w:p>
        </w:tc>
        <w:tc>
          <w:tcPr>
            <w:tcW w:w="2446" w:type="pct"/>
          </w:tcPr>
          <w:p w14:paraId="0E541F54" w14:textId="77777777" w:rsidR="00111762" w:rsidRDefault="00111762" w:rsidP="00A54655">
            <w:pPr>
              <w:pStyle w:val="TableBody"/>
            </w:pPr>
            <w:r w:rsidRPr="00377CC8">
              <w:t>Five Business Days after submission</w:t>
            </w:r>
          </w:p>
        </w:tc>
      </w:tr>
    </w:tbl>
    <w:p w14:paraId="3121D2B2" w14:textId="77777777" w:rsidR="00111762" w:rsidRDefault="00111762" w:rsidP="00111762">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Pr="00D7246F">
        <w:t xml:space="preserve"> </w:t>
      </w:r>
      <w:r w:rsidRPr="00377CC8">
        <w:t xml:space="preserve">or </w:t>
      </w:r>
      <w:r w:rsidRPr="00CF6193">
        <w:t xml:space="preserve">exceed the </w:t>
      </w:r>
      <w:del w:id="330" w:author="ERCOT" w:date="2025-05-22T12:28:00Z">
        <w:r w:rsidRPr="00CF6193" w:rsidDel="0066671A">
          <w:delText>Maximum Daily Resource Planned Outage Capacity</w:delText>
        </w:r>
      </w:del>
      <w:ins w:id="331" w:author="ERCOT" w:date="2025-05-22T12:28:00Z">
        <w:r w:rsidR="0066671A" w:rsidRPr="00CF6193">
          <w:t>RPOL</w:t>
        </w:r>
      </w:ins>
      <w:r w:rsidRPr="00CF6193">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794"/>
        <w:gridCol w:w="4591"/>
      </w:tblGrid>
      <w:tr w:rsidR="00111762" w14:paraId="58CCCD3E" w14:textId="77777777" w:rsidTr="00A54655">
        <w:tc>
          <w:tcPr>
            <w:tcW w:w="2554" w:type="pct"/>
          </w:tcPr>
          <w:p w14:paraId="799CC2CA" w14:textId="77777777" w:rsidR="00111762" w:rsidRDefault="00111762" w:rsidP="00A54655">
            <w:pPr>
              <w:pStyle w:val="TableHead"/>
            </w:pPr>
            <w:r>
              <w:t>Amount of time between a Request for approval of a proposed Outage and the scheduled start date of the proposed Outage:</w:t>
            </w:r>
          </w:p>
        </w:tc>
        <w:tc>
          <w:tcPr>
            <w:tcW w:w="2446" w:type="pct"/>
          </w:tcPr>
          <w:p w14:paraId="0DE9AE35" w14:textId="77777777" w:rsidR="00111762" w:rsidRDefault="00111762" w:rsidP="00A54655">
            <w:pPr>
              <w:pStyle w:val="TableHead"/>
            </w:pPr>
            <w:r>
              <w:t>ERCOT shall approve or reject no later than:</w:t>
            </w:r>
          </w:p>
        </w:tc>
      </w:tr>
      <w:tr w:rsidR="00111762" w14:paraId="578834C1" w14:textId="77777777" w:rsidTr="00A54655">
        <w:tc>
          <w:tcPr>
            <w:tcW w:w="2554" w:type="pct"/>
          </w:tcPr>
          <w:p w14:paraId="43EAA0E2" w14:textId="77777777" w:rsidR="00111762" w:rsidRDefault="00111762" w:rsidP="00A54655">
            <w:pPr>
              <w:pStyle w:val="TableBody"/>
            </w:pPr>
            <w:r>
              <w:t>Between three and eight days</w:t>
            </w:r>
          </w:p>
        </w:tc>
        <w:tc>
          <w:tcPr>
            <w:tcW w:w="2446" w:type="pct"/>
          </w:tcPr>
          <w:p w14:paraId="1B2AE462" w14:textId="77777777" w:rsidR="00111762" w:rsidRDefault="00111762" w:rsidP="00A54655">
            <w:pPr>
              <w:pStyle w:val="TableBody"/>
            </w:pPr>
            <w:r>
              <w:t>0000 hours, two days before the start of the proposed Outage</w:t>
            </w:r>
          </w:p>
        </w:tc>
      </w:tr>
      <w:tr w:rsidR="00111762" w14:paraId="63B83D96" w14:textId="77777777" w:rsidTr="00A54655">
        <w:tc>
          <w:tcPr>
            <w:tcW w:w="2554" w:type="pct"/>
          </w:tcPr>
          <w:p w14:paraId="1F5CAFF3" w14:textId="77777777" w:rsidR="00111762" w:rsidRDefault="00111762" w:rsidP="00A54655">
            <w:pPr>
              <w:pStyle w:val="TableBody"/>
            </w:pPr>
            <w:r>
              <w:t>Between nine and 30 days</w:t>
            </w:r>
            <w:r>
              <w:tab/>
            </w:r>
          </w:p>
          <w:p w14:paraId="41D6BCF7" w14:textId="77777777" w:rsidR="00111762" w:rsidRDefault="00111762" w:rsidP="00A54655">
            <w:pPr>
              <w:pStyle w:val="TableBody"/>
            </w:pPr>
          </w:p>
        </w:tc>
        <w:tc>
          <w:tcPr>
            <w:tcW w:w="2446" w:type="pct"/>
          </w:tcPr>
          <w:p w14:paraId="661C38B4" w14:textId="77777777" w:rsidR="00111762" w:rsidRDefault="00111762" w:rsidP="00A54655">
            <w:pPr>
              <w:pStyle w:val="TableBody"/>
            </w:pPr>
            <w:r>
              <w:t>Four days before the start of the proposed Outage</w:t>
            </w:r>
          </w:p>
        </w:tc>
      </w:tr>
    </w:tbl>
    <w:p w14:paraId="2E1F886C" w14:textId="77777777" w:rsidR="00111762" w:rsidRDefault="00111762" w:rsidP="00111762">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0AC1646A" w14:textId="77777777" w:rsidR="00111762" w:rsidRDefault="00111762" w:rsidP="00111762">
      <w:pPr>
        <w:spacing w:after="240"/>
        <w:ind w:left="720" w:hanging="720"/>
      </w:pPr>
      <w:r w:rsidRPr="00377CC8">
        <w:rPr>
          <w:iCs/>
        </w:rPr>
        <w:t>(4)</w:t>
      </w:r>
      <w:r w:rsidRPr="00377CC8">
        <w:rPr>
          <w:iCs/>
        </w:rPr>
        <w:tab/>
        <w:t>ERCOT, at its sole discretion, may relax the submission timing requirements in this</w:t>
      </w:r>
      <w:r>
        <w:rPr>
          <w:iCs/>
        </w:rPr>
        <w:t xml:space="preserve"> S</w:t>
      </w:r>
      <w:r w:rsidRPr="00377CC8">
        <w:rPr>
          <w:iCs/>
        </w:rPr>
        <w:t>ection.</w:t>
      </w:r>
    </w:p>
    <w:p w14:paraId="3835ED6E" w14:textId="77777777" w:rsidR="00B52068" w:rsidRPr="00BA2009" w:rsidRDefault="00B52068" w:rsidP="00C53F6C"/>
    <w:sectPr w:rsidR="00B52068" w:rsidRPr="00BA2009" w:rsidSect="00F75917">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40" w:author="ERCOT Market Rules" w:date="2025-06-16T22:26:00Z" w:initials="BA">
    <w:p w14:paraId="09FB3768" w14:textId="77777777" w:rsidR="00BF2AEE" w:rsidRDefault="00BF2AEE" w:rsidP="00BF2AEE">
      <w:pPr>
        <w:pStyle w:val="CommentText"/>
      </w:pPr>
      <w:r>
        <w:rPr>
          <w:rStyle w:val="CommentReference"/>
        </w:rPr>
        <w:annotationRef/>
      </w:r>
      <w:r>
        <w:t>Please note that NPRR1290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9FB376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FB3768" w16cid:durableId="2110C6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7258F" w14:textId="77777777" w:rsidR="00F37775" w:rsidRDefault="00F37775">
      <w:r>
        <w:separator/>
      </w:r>
    </w:p>
  </w:endnote>
  <w:endnote w:type="continuationSeparator" w:id="0">
    <w:p w14:paraId="7AF86759" w14:textId="77777777" w:rsidR="00F37775" w:rsidRDefault="00F3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19C49" w14:textId="77777777" w:rsidR="00D176CF" w:rsidRPr="00412DCA" w:rsidRDefault="00F7591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A0B5F" w14:textId="77777777" w:rsidR="00D176CF" w:rsidRDefault="00E5788E">
    <w:pPr>
      <w:pStyle w:val="Footer"/>
      <w:tabs>
        <w:tab w:val="clear" w:pos="4320"/>
        <w:tab w:val="clear" w:pos="8640"/>
        <w:tab w:val="right" w:pos="9360"/>
      </w:tabs>
      <w:rPr>
        <w:rFonts w:ascii="Arial" w:hAnsi="Arial" w:cs="Arial"/>
        <w:sz w:val="18"/>
      </w:rPr>
    </w:pPr>
    <w:r>
      <w:rPr>
        <w:rFonts w:ascii="Arial" w:hAnsi="Arial" w:cs="Arial"/>
        <w:sz w:val="18"/>
        <w:szCs w:val="18"/>
      </w:rPr>
      <w:t>1287</w:t>
    </w:r>
    <w:r w:rsidR="00D176CF" w:rsidRPr="000F436D">
      <w:rPr>
        <w:rFonts w:ascii="Arial" w:hAnsi="Arial" w:cs="Arial"/>
        <w:sz w:val="18"/>
        <w:szCs w:val="18"/>
      </w:rPr>
      <w:t>NPRR</w:t>
    </w:r>
    <w:r w:rsidR="000F436D" w:rsidRPr="000F436D">
      <w:rPr>
        <w:rFonts w:ascii="Arial" w:hAnsi="Arial" w:cs="Arial"/>
        <w:sz w:val="18"/>
        <w:szCs w:val="18"/>
      </w:rPr>
      <w:t>-</w:t>
    </w:r>
    <w:r w:rsidR="005467AA">
      <w:rPr>
        <w:rFonts w:ascii="Arial" w:hAnsi="Arial" w:cs="Arial"/>
        <w:sz w:val="18"/>
        <w:szCs w:val="18"/>
      </w:rPr>
      <w:t>11</w:t>
    </w:r>
    <w:r w:rsidR="00FD23E1">
      <w:rPr>
        <w:rFonts w:ascii="Arial" w:hAnsi="Arial" w:cs="Arial"/>
        <w:sz w:val="18"/>
        <w:szCs w:val="18"/>
      </w:rPr>
      <w:t xml:space="preserve"> ERCOT Comments 08</w:t>
    </w:r>
    <w:r w:rsidR="005467AA">
      <w:rPr>
        <w:rFonts w:ascii="Arial" w:hAnsi="Arial" w:cs="Arial"/>
        <w:sz w:val="18"/>
        <w:szCs w:val="18"/>
      </w:rPr>
      <w:t>18</w:t>
    </w:r>
    <w:r w:rsidR="00FD23E1">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F75917" w:rsidRPr="00412DCA">
      <w:rPr>
        <w:rFonts w:ascii="Arial" w:hAnsi="Arial" w:cs="Arial"/>
        <w:sz w:val="18"/>
      </w:rPr>
      <w:fldChar w:fldCharType="begin"/>
    </w:r>
    <w:r w:rsidR="00D176CF" w:rsidRPr="00412DCA">
      <w:rPr>
        <w:rFonts w:ascii="Arial" w:hAnsi="Arial" w:cs="Arial"/>
        <w:sz w:val="18"/>
      </w:rPr>
      <w:instrText xml:space="preserve"> PAGE </w:instrText>
    </w:r>
    <w:r w:rsidR="00F75917" w:rsidRPr="00412DCA">
      <w:rPr>
        <w:rFonts w:ascii="Arial" w:hAnsi="Arial" w:cs="Arial"/>
        <w:sz w:val="18"/>
      </w:rPr>
      <w:fldChar w:fldCharType="separate"/>
    </w:r>
    <w:r w:rsidR="006E4597">
      <w:rPr>
        <w:rFonts w:ascii="Arial" w:hAnsi="Arial" w:cs="Arial"/>
        <w:noProof/>
        <w:sz w:val="18"/>
      </w:rPr>
      <w:t>1</w:t>
    </w:r>
    <w:r w:rsidR="00F75917" w:rsidRPr="00412DCA">
      <w:rPr>
        <w:rFonts w:ascii="Arial" w:hAnsi="Arial" w:cs="Arial"/>
        <w:sz w:val="18"/>
      </w:rPr>
      <w:fldChar w:fldCharType="end"/>
    </w:r>
    <w:r w:rsidR="00D176CF" w:rsidRPr="00412DCA">
      <w:rPr>
        <w:rFonts w:ascii="Arial" w:hAnsi="Arial" w:cs="Arial"/>
        <w:sz w:val="18"/>
      </w:rPr>
      <w:t xml:space="preserve"> of </w:t>
    </w:r>
    <w:r w:rsidR="00F75917" w:rsidRPr="00412DCA">
      <w:rPr>
        <w:rFonts w:ascii="Arial" w:hAnsi="Arial" w:cs="Arial"/>
        <w:sz w:val="18"/>
      </w:rPr>
      <w:fldChar w:fldCharType="begin"/>
    </w:r>
    <w:r w:rsidR="00D176CF" w:rsidRPr="00412DCA">
      <w:rPr>
        <w:rFonts w:ascii="Arial" w:hAnsi="Arial" w:cs="Arial"/>
        <w:sz w:val="18"/>
      </w:rPr>
      <w:instrText xml:space="preserve"> NUMPAGES </w:instrText>
    </w:r>
    <w:r w:rsidR="00F75917" w:rsidRPr="00412DCA">
      <w:rPr>
        <w:rFonts w:ascii="Arial" w:hAnsi="Arial" w:cs="Arial"/>
        <w:sz w:val="18"/>
      </w:rPr>
      <w:fldChar w:fldCharType="separate"/>
    </w:r>
    <w:r w:rsidR="006E4597">
      <w:rPr>
        <w:rFonts w:ascii="Arial" w:hAnsi="Arial" w:cs="Arial"/>
        <w:noProof/>
        <w:sz w:val="18"/>
      </w:rPr>
      <w:t>2</w:t>
    </w:r>
    <w:r w:rsidR="00F75917" w:rsidRPr="00412DCA">
      <w:rPr>
        <w:rFonts w:ascii="Arial" w:hAnsi="Arial" w:cs="Arial"/>
        <w:sz w:val="18"/>
      </w:rPr>
      <w:fldChar w:fldCharType="end"/>
    </w:r>
  </w:p>
  <w:p w14:paraId="7E72FF6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290A7" w14:textId="77777777" w:rsidR="00D176CF" w:rsidRPr="00412DCA" w:rsidRDefault="00F7591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DB96C" w14:textId="77777777" w:rsidR="00F37775" w:rsidRDefault="00F37775">
      <w:r>
        <w:separator/>
      </w:r>
    </w:p>
  </w:footnote>
  <w:footnote w:type="continuationSeparator" w:id="0">
    <w:p w14:paraId="7736E839" w14:textId="77777777" w:rsidR="00F37775" w:rsidRDefault="00F377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8D5CC" w14:textId="77777777" w:rsidR="00D176CF" w:rsidRDefault="00FD23E1"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0158F"/>
    <w:multiLevelType w:val="hybridMultilevel"/>
    <w:tmpl w:val="7772E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FC018A"/>
    <w:multiLevelType w:val="hybridMultilevel"/>
    <w:tmpl w:val="4EAEC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98147729">
    <w:abstractNumId w:val="0"/>
  </w:num>
  <w:num w:numId="2" w16cid:durableId="629016577">
    <w:abstractNumId w:val="12"/>
  </w:num>
  <w:num w:numId="3" w16cid:durableId="534580869">
    <w:abstractNumId w:val="13"/>
  </w:num>
  <w:num w:numId="4" w16cid:durableId="989136995">
    <w:abstractNumId w:val="1"/>
  </w:num>
  <w:num w:numId="5" w16cid:durableId="936712934">
    <w:abstractNumId w:val="8"/>
  </w:num>
  <w:num w:numId="6" w16cid:durableId="1364592279">
    <w:abstractNumId w:val="8"/>
  </w:num>
  <w:num w:numId="7" w16cid:durableId="346106557">
    <w:abstractNumId w:val="8"/>
  </w:num>
  <w:num w:numId="8" w16cid:durableId="952832880">
    <w:abstractNumId w:val="8"/>
  </w:num>
  <w:num w:numId="9" w16cid:durableId="1765884558">
    <w:abstractNumId w:val="8"/>
  </w:num>
  <w:num w:numId="10" w16cid:durableId="599065409">
    <w:abstractNumId w:val="8"/>
  </w:num>
  <w:num w:numId="11" w16cid:durableId="1951618605">
    <w:abstractNumId w:val="8"/>
  </w:num>
  <w:num w:numId="12" w16cid:durableId="425459990">
    <w:abstractNumId w:val="8"/>
  </w:num>
  <w:num w:numId="13" w16cid:durableId="1294871594">
    <w:abstractNumId w:val="8"/>
  </w:num>
  <w:num w:numId="14" w16cid:durableId="1898395181">
    <w:abstractNumId w:val="3"/>
  </w:num>
  <w:num w:numId="15" w16cid:durableId="761027241">
    <w:abstractNumId w:val="7"/>
  </w:num>
  <w:num w:numId="16" w16cid:durableId="1211765009">
    <w:abstractNumId w:val="10"/>
  </w:num>
  <w:num w:numId="17" w16cid:durableId="619846754">
    <w:abstractNumId w:val="11"/>
  </w:num>
  <w:num w:numId="18" w16cid:durableId="1305769046">
    <w:abstractNumId w:val="4"/>
  </w:num>
  <w:num w:numId="19" w16cid:durableId="825557138">
    <w:abstractNumId w:val="9"/>
  </w:num>
  <w:num w:numId="20" w16cid:durableId="1999262549">
    <w:abstractNumId w:val="2"/>
  </w:num>
  <w:num w:numId="21" w16cid:durableId="734158806">
    <w:abstractNumId w:val="8"/>
  </w:num>
  <w:num w:numId="22" w16cid:durableId="1753429187">
    <w:abstractNumId w:val="5"/>
  </w:num>
  <w:num w:numId="23" w16cid:durableId="16374871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0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34C6C"/>
    <w:rsid w:val="00005262"/>
    <w:rsid w:val="00006711"/>
    <w:rsid w:val="00022BA9"/>
    <w:rsid w:val="0005360E"/>
    <w:rsid w:val="00060A5A"/>
    <w:rsid w:val="00064B44"/>
    <w:rsid w:val="00067FE2"/>
    <w:rsid w:val="0007682E"/>
    <w:rsid w:val="00083FDD"/>
    <w:rsid w:val="000D1AEB"/>
    <w:rsid w:val="000D3E64"/>
    <w:rsid w:val="000D7DCD"/>
    <w:rsid w:val="000E463E"/>
    <w:rsid w:val="000E6021"/>
    <w:rsid w:val="000F13C5"/>
    <w:rsid w:val="000F2326"/>
    <w:rsid w:val="000F436D"/>
    <w:rsid w:val="00105A36"/>
    <w:rsid w:val="00111762"/>
    <w:rsid w:val="00122977"/>
    <w:rsid w:val="001313B4"/>
    <w:rsid w:val="0014546D"/>
    <w:rsid w:val="001500D9"/>
    <w:rsid w:val="00150EC5"/>
    <w:rsid w:val="00156DB7"/>
    <w:rsid w:val="00157228"/>
    <w:rsid w:val="00160C3C"/>
    <w:rsid w:val="001616E7"/>
    <w:rsid w:val="00176375"/>
    <w:rsid w:val="001770A9"/>
    <w:rsid w:val="0017783C"/>
    <w:rsid w:val="0019314C"/>
    <w:rsid w:val="001A42DC"/>
    <w:rsid w:val="001B7F43"/>
    <w:rsid w:val="001C2515"/>
    <w:rsid w:val="001D4676"/>
    <w:rsid w:val="001F0840"/>
    <w:rsid w:val="001F38F0"/>
    <w:rsid w:val="001F6F34"/>
    <w:rsid w:val="002013C7"/>
    <w:rsid w:val="00203E36"/>
    <w:rsid w:val="002117D2"/>
    <w:rsid w:val="00237430"/>
    <w:rsid w:val="0026020C"/>
    <w:rsid w:val="0026307D"/>
    <w:rsid w:val="00276A99"/>
    <w:rsid w:val="00286AD9"/>
    <w:rsid w:val="0029491F"/>
    <w:rsid w:val="002966F3"/>
    <w:rsid w:val="002A68CF"/>
    <w:rsid w:val="002B69F3"/>
    <w:rsid w:val="002B763A"/>
    <w:rsid w:val="002C65B4"/>
    <w:rsid w:val="002D382A"/>
    <w:rsid w:val="002F1EDD"/>
    <w:rsid w:val="002F74E3"/>
    <w:rsid w:val="003013F2"/>
    <w:rsid w:val="00301BC8"/>
    <w:rsid w:val="0030232A"/>
    <w:rsid w:val="00305EBC"/>
    <w:rsid w:val="0030694A"/>
    <w:rsid w:val="003069F4"/>
    <w:rsid w:val="00320402"/>
    <w:rsid w:val="0033163A"/>
    <w:rsid w:val="00341285"/>
    <w:rsid w:val="003416F8"/>
    <w:rsid w:val="00344D22"/>
    <w:rsid w:val="003517B5"/>
    <w:rsid w:val="00360920"/>
    <w:rsid w:val="003626E5"/>
    <w:rsid w:val="0037153E"/>
    <w:rsid w:val="00384709"/>
    <w:rsid w:val="00386C35"/>
    <w:rsid w:val="00392D41"/>
    <w:rsid w:val="003A3D77"/>
    <w:rsid w:val="003A752F"/>
    <w:rsid w:val="003B5AED"/>
    <w:rsid w:val="003C6B7B"/>
    <w:rsid w:val="003E48B5"/>
    <w:rsid w:val="003F0DAC"/>
    <w:rsid w:val="00405344"/>
    <w:rsid w:val="00405366"/>
    <w:rsid w:val="00406E45"/>
    <w:rsid w:val="004135BD"/>
    <w:rsid w:val="00422571"/>
    <w:rsid w:val="004232C4"/>
    <w:rsid w:val="004302A4"/>
    <w:rsid w:val="004463BA"/>
    <w:rsid w:val="004470F2"/>
    <w:rsid w:val="00450E7E"/>
    <w:rsid w:val="004523C4"/>
    <w:rsid w:val="0046272B"/>
    <w:rsid w:val="004771F7"/>
    <w:rsid w:val="004822D4"/>
    <w:rsid w:val="004839DC"/>
    <w:rsid w:val="0049290B"/>
    <w:rsid w:val="004A13F1"/>
    <w:rsid w:val="004A4451"/>
    <w:rsid w:val="004B2B87"/>
    <w:rsid w:val="004D3958"/>
    <w:rsid w:val="005008DF"/>
    <w:rsid w:val="005045D0"/>
    <w:rsid w:val="00534C6C"/>
    <w:rsid w:val="005467AA"/>
    <w:rsid w:val="00555554"/>
    <w:rsid w:val="005723D9"/>
    <w:rsid w:val="00573E8D"/>
    <w:rsid w:val="00583C3F"/>
    <w:rsid w:val="005841C0"/>
    <w:rsid w:val="0059260F"/>
    <w:rsid w:val="005969E1"/>
    <w:rsid w:val="005A5390"/>
    <w:rsid w:val="005C7554"/>
    <w:rsid w:val="005E5074"/>
    <w:rsid w:val="00601BD3"/>
    <w:rsid w:val="00612E4F"/>
    <w:rsid w:val="00613501"/>
    <w:rsid w:val="00614905"/>
    <w:rsid w:val="00615D5E"/>
    <w:rsid w:val="0061715B"/>
    <w:rsid w:val="00622E99"/>
    <w:rsid w:val="00625E5D"/>
    <w:rsid w:val="00627205"/>
    <w:rsid w:val="0063340B"/>
    <w:rsid w:val="00640965"/>
    <w:rsid w:val="006418A0"/>
    <w:rsid w:val="006545FA"/>
    <w:rsid w:val="00655DE6"/>
    <w:rsid w:val="00657C61"/>
    <w:rsid w:val="0066370F"/>
    <w:rsid w:val="0066671A"/>
    <w:rsid w:val="006A0784"/>
    <w:rsid w:val="006A697B"/>
    <w:rsid w:val="006B4DDE"/>
    <w:rsid w:val="006E4597"/>
    <w:rsid w:val="006F2C73"/>
    <w:rsid w:val="00705983"/>
    <w:rsid w:val="00713F18"/>
    <w:rsid w:val="00722A92"/>
    <w:rsid w:val="00743968"/>
    <w:rsid w:val="00745A37"/>
    <w:rsid w:val="007764AD"/>
    <w:rsid w:val="00785415"/>
    <w:rsid w:val="00786294"/>
    <w:rsid w:val="00791CB9"/>
    <w:rsid w:val="00793130"/>
    <w:rsid w:val="00797DEE"/>
    <w:rsid w:val="007A1BE1"/>
    <w:rsid w:val="007B3233"/>
    <w:rsid w:val="007B5A42"/>
    <w:rsid w:val="007B689D"/>
    <w:rsid w:val="007C199B"/>
    <w:rsid w:val="007D3073"/>
    <w:rsid w:val="007D64B9"/>
    <w:rsid w:val="007D72D4"/>
    <w:rsid w:val="007E0452"/>
    <w:rsid w:val="007E6B5D"/>
    <w:rsid w:val="007F09BF"/>
    <w:rsid w:val="007F6E62"/>
    <w:rsid w:val="008070C0"/>
    <w:rsid w:val="00811C12"/>
    <w:rsid w:val="00816F65"/>
    <w:rsid w:val="00826533"/>
    <w:rsid w:val="0084162B"/>
    <w:rsid w:val="0084424B"/>
    <w:rsid w:val="00845778"/>
    <w:rsid w:val="008473AB"/>
    <w:rsid w:val="00865D21"/>
    <w:rsid w:val="00887E28"/>
    <w:rsid w:val="008A227C"/>
    <w:rsid w:val="008B6437"/>
    <w:rsid w:val="008D5C3A"/>
    <w:rsid w:val="008E2870"/>
    <w:rsid w:val="008E6DA2"/>
    <w:rsid w:val="008F6DD5"/>
    <w:rsid w:val="00907B1E"/>
    <w:rsid w:val="00943AFD"/>
    <w:rsid w:val="00946449"/>
    <w:rsid w:val="00957382"/>
    <w:rsid w:val="00963A51"/>
    <w:rsid w:val="0098110C"/>
    <w:rsid w:val="00983B6E"/>
    <w:rsid w:val="009936F8"/>
    <w:rsid w:val="00993FEB"/>
    <w:rsid w:val="009A3772"/>
    <w:rsid w:val="009B707C"/>
    <w:rsid w:val="009D17F0"/>
    <w:rsid w:val="009D3D49"/>
    <w:rsid w:val="009E3F76"/>
    <w:rsid w:val="009E4850"/>
    <w:rsid w:val="009F24A7"/>
    <w:rsid w:val="00A375E2"/>
    <w:rsid w:val="00A414D0"/>
    <w:rsid w:val="00A42796"/>
    <w:rsid w:val="00A42E0F"/>
    <w:rsid w:val="00A50E18"/>
    <w:rsid w:val="00A5311D"/>
    <w:rsid w:val="00A533FA"/>
    <w:rsid w:val="00A6709C"/>
    <w:rsid w:val="00A75E2D"/>
    <w:rsid w:val="00A8500A"/>
    <w:rsid w:val="00A9633D"/>
    <w:rsid w:val="00AA3332"/>
    <w:rsid w:val="00AA6958"/>
    <w:rsid w:val="00AC49CB"/>
    <w:rsid w:val="00AD3B58"/>
    <w:rsid w:val="00AD73FF"/>
    <w:rsid w:val="00AF2178"/>
    <w:rsid w:val="00AF4B06"/>
    <w:rsid w:val="00AF56C6"/>
    <w:rsid w:val="00AF7CB2"/>
    <w:rsid w:val="00B032E8"/>
    <w:rsid w:val="00B2021B"/>
    <w:rsid w:val="00B475C7"/>
    <w:rsid w:val="00B5015F"/>
    <w:rsid w:val="00B52068"/>
    <w:rsid w:val="00B539D6"/>
    <w:rsid w:val="00B57F96"/>
    <w:rsid w:val="00B6057C"/>
    <w:rsid w:val="00B60AE1"/>
    <w:rsid w:val="00B67892"/>
    <w:rsid w:val="00B709A2"/>
    <w:rsid w:val="00B76E24"/>
    <w:rsid w:val="00BA4D33"/>
    <w:rsid w:val="00BB674A"/>
    <w:rsid w:val="00BC2D06"/>
    <w:rsid w:val="00BD0D97"/>
    <w:rsid w:val="00BD51B4"/>
    <w:rsid w:val="00BD5C48"/>
    <w:rsid w:val="00BF2AEE"/>
    <w:rsid w:val="00C53F6C"/>
    <w:rsid w:val="00C61531"/>
    <w:rsid w:val="00C61539"/>
    <w:rsid w:val="00C744EB"/>
    <w:rsid w:val="00C75F52"/>
    <w:rsid w:val="00C82E6C"/>
    <w:rsid w:val="00C84008"/>
    <w:rsid w:val="00C90702"/>
    <w:rsid w:val="00C917FF"/>
    <w:rsid w:val="00C925A7"/>
    <w:rsid w:val="00C9766A"/>
    <w:rsid w:val="00CB5A5C"/>
    <w:rsid w:val="00CC4F39"/>
    <w:rsid w:val="00CC5AAC"/>
    <w:rsid w:val="00CD52A2"/>
    <w:rsid w:val="00CD544C"/>
    <w:rsid w:val="00CF4256"/>
    <w:rsid w:val="00CF6193"/>
    <w:rsid w:val="00D03CCA"/>
    <w:rsid w:val="00D04FE8"/>
    <w:rsid w:val="00D156AC"/>
    <w:rsid w:val="00D176CF"/>
    <w:rsid w:val="00D17AD5"/>
    <w:rsid w:val="00D227B2"/>
    <w:rsid w:val="00D271E3"/>
    <w:rsid w:val="00D27670"/>
    <w:rsid w:val="00D35C68"/>
    <w:rsid w:val="00D47A80"/>
    <w:rsid w:val="00D83592"/>
    <w:rsid w:val="00D85807"/>
    <w:rsid w:val="00D87349"/>
    <w:rsid w:val="00D91EE9"/>
    <w:rsid w:val="00D95DF2"/>
    <w:rsid w:val="00D9627A"/>
    <w:rsid w:val="00D97220"/>
    <w:rsid w:val="00DC7A1E"/>
    <w:rsid w:val="00DF6FF9"/>
    <w:rsid w:val="00DF7223"/>
    <w:rsid w:val="00DF76E4"/>
    <w:rsid w:val="00E14D47"/>
    <w:rsid w:val="00E1641C"/>
    <w:rsid w:val="00E26708"/>
    <w:rsid w:val="00E34958"/>
    <w:rsid w:val="00E37AB0"/>
    <w:rsid w:val="00E44FD9"/>
    <w:rsid w:val="00E5788E"/>
    <w:rsid w:val="00E71C39"/>
    <w:rsid w:val="00E72A8B"/>
    <w:rsid w:val="00E76C1E"/>
    <w:rsid w:val="00E87FED"/>
    <w:rsid w:val="00E9439B"/>
    <w:rsid w:val="00E960AA"/>
    <w:rsid w:val="00EA0CE6"/>
    <w:rsid w:val="00EA2A3D"/>
    <w:rsid w:val="00EA56E6"/>
    <w:rsid w:val="00EA694D"/>
    <w:rsid w:val="00EA7E23"/>
    <w:rsid w:val="00EB188A"/>
    <w:rsid w:val="00EC335F"/>
    <w:rsid w:val="00EC48FB"/>
    <w:rsid w:val="00ED3965"/>
    <w:rsid w:val="00ED77D6"/>
    <w:rsid w:val="00EF232A"/>
    <w:rsid w:val="00EF48FA"/>
    <w:rsid w:val="00F05A69"/>
    <w:rsid w:val="00F258CF"/>
    <w:rsid w:val="00F36743"/>
    <w:rsid w:val="00F37775"/>
    <w:rsid w:val="00F43FFD"/>
    <w:rsid w:val="00F44236"/>
    <w:rsid w:val="00F52517"/>
    <w:rsid w:val="00F7091B"/>
    <w:rsid w:val="00F75917"/>
    <w:rsid w:val="00F811A0"/>
    <w:rsid w:val="00F93399"/>
    <w:rsid w:val="00FA57B2"/>
    <w:rsid w:val="00FB4348"/>
    <w:rsid w:val="00FB509B"/>
    <w:rsid w:val="00FC3D4B"/>
    <w:rsid w:val="00FC6312"/>
    <w:rsid w:val="00FD23E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797DBF5C"/>
  <w15:docId w15:val="{0F85D00E-670C-46BF-A014-C3CCF2F1F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75917"/>
    <w:rPr>
      <w:sz w:val="24"/>
      <w:szCs w:val="24"/>
    </w:rPr>
  </w:style>
  <w:style w:type="paragraph" w:styleId="Heading1">
    <w:name w:val="heading 1"/>
    <w:basedOn w:val="Normal"/>
    <w:next w:val="BodyText"/>
    <w:qFormat/>
    <w:rsid w:val="00F75917"/>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F75917"/>
    <w:pPr>
      <w:keepNext/>
      <w:numPr>
        <w:ilvl w:val="1"/>
        <w:numId w:val="13"/>
      </w:numPr>
      <w:spacing w:before="240" w:after="240"/>
      <w:outlineLvl w:val="1"/>
    </w:pPr>
    <w:rPr>
      <w:b/>
      <w:szCs w:val="20"/>
    </w:rPr>
  </w:style>
  <w:style w:type="paragraph" w:styleId="Heading3">
    <w:name w:val="heading 3"/>
    <w:basedOn w:val="Normal"/>
    <w:next w:val="BodyText"/>
    <w:qFormat/>
    <w:rsid w:val="00F75917"/>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F75917"/>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F75917"/>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F75917"/>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F75917"/>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F75917"/>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F75917"/>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75917"/>
    <w:pPr>
      <w:tabs>
        <w:tab w:val="center" w:pos="4320"/>
        <w:tab w:val="right" w:pos="8640"/>
      </w:tabs>
    </w:pPr>
    <w:rPr>
      <w:rFonts w:ascii="Arial" w:hAnsi="Arial"/>
      <w:b/>
      <w:bCs/>
    </w:rPr>
  </w:style>
  <w:style w:type="paragraph" w:styleId="Footer">
    <w:name w:val="footer"/>
    <w:basedOn w:val="Normal"/>
    <w:rsid w:val="00F75917"/>
    <w:pPr>
      <w:tabs>
        <w:tab w:val="center" w:pos="4320"/>
        <w:tab w:val="right" w:pos="8640"/>
      </w:tabs>
    </w:pPr>
  </w:style>
  <w:style w:type="paragraph" w:customStyle="1" w:styleId="TXUNormal">
    <w:name w:val="TXUNormal"/>
    <w:rsid w:val="00F75917"/>
    <w:pPr>
      <w:spacing w:after="120"/>
    </w:pPr>
  </w:style>
  <w:style w:type="paragraph" w:customStyle="1" w:styleId="TXUHeader">
    <w:name w:val="TXUHeader"/>
    <w:basedOn w:val="TXUNormal"/>
    <w:rsid w:val="00F75917"/>
    <w:pPr>
      <w:tabs>
        <w:tab w:val="right" w:pos="9360"/>
      </w:tabs>
      <w:spacing w:after="0"/>
    </w:pPr>
    <w:rPr>
      <w:noProof/>
      <w:sz w:val="16"/>
    </w:rPr>
  </w:style>
  <w:style w:type="paragraph" w:customStyle="1" w:styleId="TXUHeaderForm">
    <w:name w:val="TXUHeaderForm"/>
    <w:basedOn w:val="TXUHeader"/>
    <w:next w:val="Normal"/>
    <w:rsid w:val="00F75917"/>
    <w:rPr>
      <w:sz w:val="24"/>
    </w:rPr>
  </w:style>
  <w:style w:type="paragraph" w:customStyle="1" w:styleId="TXUSubject">
    <w:name w:val="TXUSubject"/>
    <w:basedOn w:val="TXUNormal"/>
    <w:next w:val="TXUNormal"/>
    <w:rsid w:val="00F75917"/>
    <w:pPr>
      <w:spacing w:after="240"/>
    </w:pPr>
    <w:rPr>
      <w:b/>
    </w:rPr>
  </w:style>
  <w:style w:type="paragraph" w:customStyle="1" w:styleId="TXUFooter">
    <w:name w:val="TXUFooter"/>
    <w:basedOn w:val="TXUNormal"/>
    <w:rsid w:val="00F75917"/>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75917"/>
    <w:rPr>
      <w:sz w:val="20"/>
    </w:rPr>
  </w:style>
  <w:style w:type="paragraph" w:customStyle="1" w:styleId="Comments">
    <w:name w:val="Comments"/>
    <w:basedOn w:val="Normal"/>
    <w:rsid w:val="00F75917"/>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F75917"/>
    <w:rPr>
      <w:color w:val="0000FF"/>
      <w:u w:val="single"/>
    </w:rPr>
  </w:style>
  <w:style w:type="paragraph" w:styleId="BodyText">
    <w:name w:val="Body Text"/>
    <w:basedOn w:val="Normal"/>
    <w:rsid w:val="00F75917"/>
    <w:pPr>
      <w:spacing w:after="240"/>
    </w:pPr>
  </w:style>
  <w:style w:type="paragraph" w:styleId="BodyTextIndent">
    <w:name w:val="Body Text Indent"/>
    <w:basedOn w:val="Normal"/>
    <w:rsid w:val="00F75917"/>
    <w:pPr>
      <w:spacing w:after="240"/>
      <w:ind w:left="720"/>
    </w:pPr>
    <w:rPr>
      <w:iCs/>
      <w:szCs w:val="20"/>
    </w:rPr>
  </w:style>
  <w:style w:type="paragraph" w:customStyle="1" w:styleId="Bullet">
    <w:name w:val="Bullet"/>
    <w:basedOn w:val="Normal"/>
    <w:rsid w:val="00F75917"/>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75917"/>
    <w:rPr>
      <w:rFonts w:ascii="Arial" w:hAnsi="Arial"/>
    </w:rPr>
  </w:style>
  <w:style w:type="table" w:customStyle="1" w:styleId="BoxedLanguage">
    <w:name w:val="Boxed Language"/>
    <w:basedOn w:val="TableNormal"/>
    <w:rsid w:val="00F7591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75917"/>
    <w:pPr>
      <w:numPr>
        <w:numId w:val="4"/>
      </w:numPr>
      <w:tabs>
        <w:tab w:val="clear" w:pos="360"/>
        <w:tab w:val="num" w:pos="432"/>
      </w:tabs>
      <w:spacing w:after="180"/>
      <w:ind w:left="432" w:hanging="432"/>
    </w:pPr>
    <w:rPr>
      <w:szCs w:val="20"/>
    </w:rPr>
  </w:style>
  <w:style w:type="paragraph" w:styleId="FootnoteText">
    <w:name w:val="footnote text"/>
    <w:basedOn w:val="Normal"/>
    <w:rsid w:val="00F75917"/>
    <w:rPr>
      <w:sz w:val="18"/>
      <w:szCs w:val="20"/>
    </w:rPr>
  </w:style>
  <w:style w:type="paragraph" w:customStyle="1" w:styleId="Formula">
    <w:name w:val="Formula"/>
    <w:basedOn w:val="Normal"/>
    <w:autoRedefine/>
    <w:rsid w:val="00F75917"/>
    <w:pPr>
      <w:tabs>
        <w:tab w:val="left" w:pos="2340"/>
        <w:tab w:val="left" w:pos="3420"/>
      </w:tabs>
      <w:spacing w:after="240"/>
      <w:ind w:left="3420" w:hanging="2700"/>
    </w:pPr>
    <w:rPr>
      <w:bCs/>
    </w:rPr>
  </w:style>
  <w:style w:type="paragraph" w:customStyle="1" w:styleId="FormulaBold">
    <w:name w:val="Formula Bold"/>
    <w:basedOn w:val="Normal"/>
    <w:autoRedefine/>
    <w:rsid w:val="00F75917"/>
    <w:pPr>
      <w:tabs>
        <w:tab w:val="left" w:pos="2340"/>
        <w:tab w:val="left" w:pos="3420"/>
      </w:tabs>
      <w:spacing w:after="240"/>
      <w:ind w:left="3420" w:hanging="2700"/>
    </w:pPr>
    <w:rPr>
      <w:b/>
      <w:bCs/>
    </w:rPr>
  </w:style>
  <w:style w:type="table" w:customStyle="1" w:styleId="FormulaVariableTable">
    <w:name w:val="Formula Variable Table"/>
    <w:basedOn w:val="TableNormal"/>
    <w:rsid w:val="00F7591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F75917"/>
    <w:pPr>
      <w:numPr>
        <w:ilvl w:val="0"/>
        <w:numId w:val="0"/>
      </w:numPr>
      <w:tabs>
        <w:tab w:val="left" w:pos="900"/>
      </w:tabs>
      <w:ind w:left="900" w:hanging="900"/>
    </w:pPr>
  </w:style>
  <w:style w:type="paragraph" w:customStyle="1" w:styleId="H3">
    <w:name w:val="H3"/>
    <w:basedOn w:val="Heading3"/>
    <w:next w:val="BodyText"/>
    <w:link w:val="H3Char"/>
    <w:rsid w:val="00F75917"/>
    <w:pPr>
      <w:numPr>
        <w:ilvl w:val="0"/>
        <w:numId w:val="0"/>
      </w:numPr>
      <w:tabs>
        <w:tab w:val="clear" w:pos="1008"/>
        <w:tab w:val="left" w:pos="1080"/>
      </w:tabs>
      <w:ind w:left="1080" w:hanging="1080"/>
    </w:pPr>
  </w:style>
  <w:style w:type="paragraph" w:customStyle="1" w:styleId="H4">
    <w:name w:val="H4"/>
    <w:basedOn w:val="Heading4"/>
    <w:next w:val="BodyText"/>
    <w:link w:val="H4Char"/>
    <w:rsid w:val="00F75917"/>
    <w:pPr>
      <w:numPr>
        <w:ilvl w:val="0"/>
        <w:numId w:val="0"/>
      </w:numPr>
      <w:tabs>
        <w:tab w:val="clear" w:pos="1296"/>
        <w:tab w:val="left" w:pos="1260"/>
      </w:tabs>
      <w:ind w:left="1260" w:hanging="1260"/>
    </w:pPr>
  </w:style>
  <w:style w:type="paragraph" w:customStyle="1" w:styleId="H5">
    <w:name w:val="H5"/>
    <w:basedOn w:val="Heading5"/>
    <w:next w:val="BodyText"/>
    <w:rsid w:val="00F75917"/>
    <w:pPr>
      <w:numPr>
        <w:ilvl w:val="0"/>
        <w:numId w:val="0"/>
      </w:numPr>
      <w:tabs>
        <w:tab w:val="clear" w:pos="1440"/>
        <w:tab w:val="left" w:pos="1620"/>
      </w:tabs>
      <w:ind w:left="1620" w:hanging="1620"/>
    </w:pPr>
  </w:style>
  <w:style w:type="paragraph" w:customStyle="1" w:styleId="H6">
    <w:name w:val="H6"/>
    <w:basedOn w:val="Heading6"/>
    <w:next w:val="BodyText"/>
    <w:rsid w:val="00F75917"/>
    <w:pPr>
      <w:numPr>
        <w:ilvl w:val="0"/>
        <w:numId w:val="0"/>
      </w:numPr>
      <w:tabs>
        <w:tab w:val="clear" w:pos="1584"/>
        <w:tab w:val="left" w:pos="1800"/>
      </w:tabs>
      <w:ind w:left="1800" w:hanging="1800"/>
    </w:pPr>
  </w:style>
  <w:style w:type="paragraph" w:customStyle="1" w:styleId="H7">
    <w:name w:val="H7"/>
    <w:basedOn w:val="Heading7"/>
    <w:next w:val="BodyText"/>
    <w:rsid w:val="00F75917"/>
    <w:pPr>
      <w:numPr>
        <w:ilvl w:val="0"/>
        <w:numId w:val="0"/>
      </w:numPr>
      <w:tabs>
        <w:tab w:val="clear" w:pos="1728"/>
        <w:tab w:val="left" w:pos="1980"/>
      </w:tabs>
      <w:ind w:left="1980" w:hanging="1980"/>
    </w:pPr>
    <w:rPr>
      <w:b/>
      <w:i/>
    </w:rPr>
  </w:style>
  <w:style w:type="paragraph" w:customStyle="1" w:styleId="H8">
    <w:name w:val="H8"/>
    <w:basedOn w:val="Heading8"/>
    <w:next w:val="BodyText"/>
    <w:rsid w:val="00F7591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75917"/>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75917"/>
    <w:pPr>
      <w:keepNext/>
      <w:spacing w:before="240"/>
    </w:pPr>
    <w:rPr>
      <w:b/>
      <w:iCs/>
      <w:szCs w:val="20"/>
    </w:rPr>
  </w:style>
  <w:style w:type="paragraph" w:customStyle="1" w:styleId="Instructions">
    <w:name w:val="Instructions"/>
    <w:basedOn w:val="BodyText"/>
    <w:rsid w:val="00F75917"/>
    <w:rPr>
      <w:b/>
      <w:i/>
      <w:iCs/>
    </w:rPr>
  </w:style>
  <w:style w:type="paragraph" w:styleId="List">
    <w:name w:val="List"/>
    <w:aliases w:val=" Char2 Char Char Char Char, Char2 Char"/>
    <w:basedOn w:val="Normal"/>
    <w:link w:val="ListChar"/>
    <w:rsid w:val="00F75917"/>
    <w:pPr>
      <w:spacing w:after="240"/>
      <w:ind w:left="720" w:hanging="720"/>
    </w:pPr>
    <w:rPr>
      <w:szCs w:val="20"/>
    </w:rPr>
  </w:style>
  <w:style w:type="paragraph" w:styleId="List2">
    <w:name w:val="List 2"/>
    <w:basedOn w:val="Normal"/>
    <w:rsid w:val="00F75917"/>
    <w:pPr>
      <w:spacing w:after="240"/>
      <w:ind w:left="1440" w:hanging="720"/>
    </w:pPr>
    <w:rPr>
      <w:szCs w:val="20"/>
    </w:rPr>
  </w:style>
  <w:style w:type="paragraph" w:styleId="List3">
    <w:name w:val="List 3"/>
    <w:basedOn w:val="Normal"/>
    <w:rsid w:val="00F75917"/>
    <w:pPr>
      <w:spacing w:after="240"/>
      <w:ind w:left="2160" w:hanging="720"/>
    </w:pPr>
    <w:rPr>
      <w:szCs w:val="20"/>
    </w:rPr>
  </w:style>
  <w:style w:type="paragraph" w:customStyle="1" w:styleId="ListIntroduction">
    <w:name w:val="List Introduction"/>
    <w:basedOn w:val="BodyText"/>
    <w:rsid w:val="00F75917"/>
    <w:pPr>
      <w:keepNext/>
    </w:pPr>
    <w:rPr>
      <w:iCs/>
      <w:szCs w:val="20"/>
    </w:rPr>
  </w:style>
  <w:style w:type="paragraph" w:customStyle="1" w:styleId="ListSub">
    <w:name w:val="List Sub"/>
    <w:basedOn w:val="List"/>
    <w:rsid w:val="00F75917"/>
    <w:pPr>
      <w:ind w:firstLine="0"/>
    </w:pPr>
  </w:style>
  <w:style w:type="character" w:styleId="PageNumber">
    <w:name w:val="page number"/>
    <w:basedOn w:val="DefaultParagraphFont"/>
    <w:rsid w:val="00F75917"/>
  </w:style>
  <w:style w:type="paragraph" w:customStyle="1" w:styleId="Spaceafterbox">
    <w:name w:val="Space after box"/>
    <w:basedOn w:val="Normal"/>
    <w:rsid w:val="00F75917"/>
    <w:rPr>
      <w:szCs w:val="20"/>
    </w:rPr>
  </w:style>
  <w:style w:type="paragraph" w:customStyle="1" w:styleId="TableBody">
    <w:name w:val="Table Body"/>
    <w:basedOn w:val="BodyText"/>
    <w:rsid w:val="00F75917"/>
    <w:pPr>
      <w:spacing w:after="60"/>
    </w:pPr>
    <w:rPr>
      <w:iCs/>
      <w:sz w:val="20"/>
      <w:szCs w:val="20"/>
    </w:rPr>
  </w:style>
  <w:style w:type="paragraph" w:customStyle="1" w:styleId="TableBullet">
    <w:name w:val="Table Bullet"/>
    <w:basedOn w:val="TableBody"/>
    <w:rsid w:val="00F75917"/>
    <w:pPr>
      <w:numPr>
        <w:numId w:val="14"/>
      </w:numPr>
      <w:ind w:left="0" w:firstLine="0"/>
    </w:pPr>
  </w:style>
  <w:style w:type="table" w:styleId="TableGrid">
    <w:name w:val="Table Grid"/>
    <w:basedOn w:val="TableNormal"/>
    <w:rsid w:val="00F75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75917"/>
    <w:rPr>
      <w:b/>
      <w:iCs/>
      <w:sz w:val="20"/>
      <w:szCs w:val="20"/>
    </w:rPr>
  </w:style>
  <w:style w:type="paragraph" w:styleId="TOC1">
    <w:name w:val="toc 1"/>
    <w:basedOn w:val="Normal"/>
    <w:next w:val="Normal"/>
    <w:autoRedefine/>
    <w:rsid w:val="00F7591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F75917"/>
    <w:pPr>
      <w:tabs>
        <w:tab w:val="left" w:pos="1260"/>
        <w:tab w:val="right" w:leader="dot" w:pos="9360"/>
      </w:tabs>
      <w:ind w:left="1260" w:right="720" w:hanging="720"/>
    </w:pPr>
    <w:rPr>
      <w:sz w:val="20"/>
      <w:szCs w:val="20"/>
    </w:rPr>
  </w:style>
  <w:style w:type="paragraph" w:styleId="TOC3">
    <w:name w:val="toc 3"/>
    <w:basedOn w:val="Normal"/>
    <w:next w:val="Normal"/>
    <w:autoRedefine/>
    <w:rsid w:val="00F7591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F75917"/>
    <w:pPr>
      <w:tabs>
        <w:tab w:val="left" w:pos="2700"/>
        <w:tab w:val="right" w:leader="dot" w:pos="9360"/>
      </w:tabs>
      <w:ind w:left="2700" w:right="720" w:hanging="1080"/>
    </w:pPr>
    <w:rPr>
      <w:sz w:val="18"/>
      <w:szCs w:val="18"/>
    </w:rPr>
  </w:style>
  <w:style w:type="paragraph" w:styleId="TOC5">
    <w:name w:val="toc 5"/>
    <w:basedOn w:val="Normal"/>
    <w:next w:val="Normal"/>
    <w:autoRedefine/>
    <w:rsid w:val="00F7591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75917"/>
    <w:pPr>
      <w:tabs>
        <w:tab w:val="left" w:pos="4500"/>
        <w:tab w:val="right" w:leader="dot" w:pos="9360"/>
      </w:tabs>
      <w:ind w:left="4500" w:right="720" w:hanging="1440"/>
    </w:pPr>
    <w:rPr>
      <w:sz w:val="18"/>
      <w:szCs w:val="18"/>
    </w:rPr>
  </w:style>
  <w:style w:type="paragraph" w:styleId="TOC7">
    <w:name w:val="toc 7"/>
    <w:basedOn w:val="Normal"/>
    <w:next w:val="Normal"/>
    <w:autoRedefine/>
    <w:rsid w:val="00F7591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75917"/>
    <w:pPr>
      <w:ind w:left="1680"/>
    </w:pPr>
    <w:rPr>
      <w:sz w:val="18"/>
      <w:szCs w:val="18"/>
    </w:rPr>
  </w:style>
  <w:style w:type="paragraph" w:styleId="TOC9">
    <w:name w:val="toc 9"/>
    <w:basedOn w:val="Normal"/>
    <w:next w:val="Normal"/>
    <w:autoRedefine/>
    <w:rsid w:val="00F75917"/>
    <w:pPr>
      <w:ind w:left="1920"/>
    </w:pPr>
    <w:rPr>
      <w:sz w:val="18"/>
      <w:szCs w:val="18"/>
    </w:rPr>
  </w:style>
  <w:style w:type="paragraph" w:customStyle="1" w:styleId="VariableDefinition">
    <w:name w:val="Variable Definition"/>
    <w:basedOn w:val="BodyTextIndent"/>
    <w:rsid w:val="00F75917"/>
    <w:pPr>
      <w:tabs>
        <w:tab w:val="left" w:pos="2160"/>
      </w:tabs>
      <w:ind w:left="2160" w:hanging="1440"/>
      <w:contextualSpacing/>
    </w:pPr>
  </w:style>
  <w:style w:type="table" w:customStyle="1" w:styleId="VariableTable">
    <w:name w:val="Variable Table"/>
    <w:basedOn w:val="TableNormal"/>
    <w:rsid w:val="00F75917"/>
    <w:tblPr/>
  </w:style>
  <w:style w:type="paragraph" w:styleId="BalloonText">
    <w:name w:val="Balloon Text"/>
    <w:basedOn w:val="Normal"/>
    <w:rsid w:val="00F75917"/>
    <w:rPr>
      <w:rFonts w:ascii="Tahoma" w:hAnsi="Tahoma" w:cs="Tahoma"/>
      <w:sz w:val="16"/>
      <w:szCs w:val="16"/>
    </w:rPr>
  </w:style>
  <w:style w:type="character" w:styleId="CommentReference">
    <w:name w:val="annotation reference"/>
    <w:rsid w:val="00F75917"/>
    <w:rPr>
      <w:sz w:val="16"/>
      <w:szCs w:val="16"/>
    </w:rPr>
  </w:style>
  <w:style w:type="paragraph" w:styleId="CommentText">
    <w:name w:val="annotation text"/>
    <w:basedOn w:val="Normal"/>
    <w:link w:val="CommentTextChar"/>
    <w:rsid w:val="00F75917"/>
    <w:rPr>
      <w:sz w:val="20"/>
      <w:szCs w:val="20"/>
    </w:rPr>
  </w:style>
  <w:style w:type="paragraph" w:styleId="CommentSubject">
    <w:name w:val="annotation subject"/>
    <w:basedOn w:val="CommentText"/>
    <w:next w:val="CommentText"/>
    <w:rsid w:val="00F75917"/>
    <w:rPr>
      <w:b/>
      <w:bCs/>
    </w:rPr>
  </w:style>
  <w:style w:type="character" w:customStyle="1" w:styleId="NormalArialChar">
    <w:name w:val="Normal+Arial Char"/>
    <w:link w:val="NormalArial"/>
    <w:rsid w:val="00F75917"/>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AF7CB2"/>
    <w:rPr>
      <w:color w:val="605E5C"/>
      <w:shd w:val="clear" w:color="auto" w:fill="E1DFDD"/>
    </w:rPr>
  </w:style>
  <w:style w:type="character" w:customStyle="1" w:styleId="BodyTextNumberedChar1">
    <w:name w:val="Body Text Numbered Char1"/>
    <w:link w:val="BodyTextNumbered"/>
    <w:rsid w:val="00C53F6C"/>
    <w:rPr>
      <w:iCs/>
      <w:sz w:val="24"/>
    </w:rPr>
  </w:style>
  <w:style w:type="paragraph" w:customStyle="1" w:styleId="BodyTextNumbered">
    <w:name w:val="Body Text Numbered"/>
    <w:basedOn w:val="BodyText"/>
    <w:link w:val="BodyTextNumberedChar1"/>
    <w:rsid w:val="00C53F6C"/>
    <w:pPr>
      <w:ind w:left="720" w:hanging="720"/>
    </w:pPr>
    <w:rPr>
      <w:iCs/>
      <w:szCs w:val="20"/>
    </w:rPr>
  </w:style>
  <w:style w:type="character" w:customStyle="1" w:styleId="H4Char">
    <w:name w:val="H4 Char"/>
    <w:link w:val="H4"/>
    <w:rsid w:val="00C53F6C"/>
    <w:rPr>
      <w:b/>
      <w:bCs/>
      <w:snapToGrid w:val="0"/>
      <w:sz w:val="24"/>
    </w:rPr>
  </w:style>
  <w:style w:type="character" w:customStyle="1" w:styleId="H3Char">
    <w:name w:val="H3 Char"/>
    <w:link w:val="H3"/>
    <w:rsid w:val="00B6057C"/>
    <w:rPr>
      <w:b/>
      <w:bCs/>
      <w:i/>
      <w:sz w:val="24"/>
    </w:rPr>
  </w:style>
  <w:style w:type="character" w:customStyle="1" w:styleId="CommentTextChar">
    <w:name w:val="Comment Text Char"/>
    <w:link w:val="CommentText"/>
    <w:locked/>
    <w:rsid w:val="00B6057C"/>
  </w:style>
  <w:style w:type="paragraph" w:customStyle="1" w:styleId="bodytextnumbered0">
    <w:name w:val="bodytextnumbered"/>
    <w:basedOn w:val="Normal"/>
    <w:rsid w:val="006F2C73"/>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un-Hsien.Huang@erco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PRR1287"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oter" Target="footer3.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5859</Words>
  <Characters>33401</Characters>
  <Application>Microsoft Office Word</Application>
  <DocSecurity>0</DocSecurity>
  <Lines>278</Lines>
  <Paragraphs>78</Paragraphs>
  <ScaleCrop>false</ScaleCrop>
  <Company>Hewlett-Packard Company</Company>
  <LinksUpToDate>false</LinksUpToDate>
  <CharactersWithSpaces>39182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Brittney Albracht</cp:lastModifiedBy>
  <cp:revision>2</cp:revision>
  <cp:lastPrinted>2013-11-15T22:11:00Z</cp:lastPrinted>
  <dcterms:created xsi:type="dcterms:W3CDTF">2025-08-18T14:25:00Z</dcterms:created>
  <dcterms:modified xsi:type="dcterms:W3CDTF">2025-08-18T14:25:00Z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